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CE90D" w14:textId="400BA30D" w:rsidR="00750E9B" w:rsidRPr="000A7714" w:rsidRDefault="00750E9B" w:rsidP="000A7714">
      <w:pPr>
        <w:spacing w:after="0" w:line="240" w:lineRule="auto"/>
        <w:jc w:val="center"/>
        <w:outlineLvl w:val="0"/>
        <w:rPr>
          <w:rFonts w:ascii="Arial" w:hAnsi="Arial" w:cs="Arial"/>
          <w:b/>
          <w:sz w:val="24"/>
          <w:szCs w:val="24"/>
          <w:u w:val="single"/>
        </w:rPr>
      </w:pPr>
      <w:r w:rsidRPr="000A7714">
        <w:rPr>
          <w:rFonts w:ascii="Arial" w:hAnsi="Arial" w:cs="Arial"/>
          <w:b/>
          <w:sz w:val="24"/>
          <w:szCs w:val="24"/>
          <w:u w:val="single"/>
        </w:rPr>
        <w:t>ATTACHMENT</w:t>
      </w:r>
      <w:r w:rsidR="007F0958" w:rsidRPr="000A7714">
        <w:rPr>
          <w:rFonts w:ascii="Arial" w:hAnsi="Arial" w:cs="Arial"/>
          <w:b/>
          <w:sz w:val="24"/>
          <w:szCs w:val="24"/>
          <w:u w:val="single"/>
        </w:rPr>
        <w:t xml:space="preserve"> A</w:t>
      </w:r>
    </w:p>
    <w:p w14:paraId="2352ACA7" w14:textId="77777777" w:rsidR="00E862A5" w:rsidRPr="000A7714" w:rsidRDefault="00E862A5" w:rsidP="000A7714">
      <w:pPr>
        <w:spacing w:after="0" w:line="240" w:lineRule="auto"/>
        <w:jc w:val="center"/>
        <w:outlineLvl w:val="0"/>
        <w:rPr>
          <w:rFonts w:ascii="Arial" w:hAnsi="Arial" w:cs="Arial"/>
          <w:b/>
          <w:sz w:val="24"/>
          <w:szCs w:val="24"/>
          <w:u w:val="single"/>
        </w:rPr>
      </w:pPr>
    </w:p>
    <w:p w14:paraId="1B334F25" w14:textId="17A4AB77" w:rsidR="007F0958" w:rsidRPr="000A7714" w:rsidRDefault="007F0958" w:rsidP="000A7714">
      <w:pPr>
        <w:spacing w:after="0" w:line="240" w:lineRule="auto"/>
        <w:jc w:val="center"/>
        <w:outlineLvl w:val="0"/>
        <w:rPr>
          <w:rFonts w:ascii="Arial" w:hAnsi="Arial" w:cs="Arial"/>
          <w:b/>
          <w:sz w:val="24"/>
          <w:szCs w:val="24"/>
          <w:u w:val="single"/>
        </w:rPr>
      </w:pPr>
      <w:r w:rsidRPr="000A7714">
        <w:rPr>
          <w:rFonts w:ascii="Arial" w:hAnsi="Arial" w:cs="Arial"/>
          <w:b/>
          <w:sz w:val="24"/>
          <w:szCs w:val="24"/>
          <w:u w:val="single"/>
        </w:rPr>
        <w:t xml:space="preserve">SAMPLE </w:t>
      </w:r>
    </w:p>
    <w:p w14:paraId="6DC7E2EA" w14:textId="11699985" w:rsidR="00750E9B" w:rsidRPr="000A7714" w:rsidRDefault="00750E9B" w:rsidP="000A7714">
      <w:pPr>
        <w:spacing w:after="0" w:line="240" w:lineRule="auto"/>
        <w:jc w:val="center"/>
        <w:outlineLvl w:val="0"/>
        <w:rPr>
          <w:rFonts w:ascii="Arial" w:hAnsi="Arial" w:cs="Arial"/>
          <w:b/>
          <w:sz w:val="24"/>
          <w:szCs w:val="24"/>
          <w:u w:val="single"/>
        </w:rPr>
      </w:pPr>
      <w:r w:rsidRPr="000A7714">
        <w:rPr>
          <w:rFonts w:ascii="Arial" w:hAnsi="Arial" w:cs="Arial"/>
          <w:b/>
          <w:sz w:val="24"/>
          <w:szCs w:val="24"/>
          <w:u w:val="single"/>
        </w:rPr>
        <w:t>PROFESSIONAL SERVICES CONTRACT</w:t>
      </w:r>
    </w:p>
    <w:p w14:paraId="1435A63B" w14:textId="77777777" w:rsidR="00750E9B" w:rsidRPr="000A7714" w:rsidRDefault="00750E9B" w:rsidP="000A7714">
      <w:pPr>
        <w:spacing w:after="0" w:line="240" w:lineRule="auto"/>
        <w:rPr>
          <w:rFonts w:ascii="Arial" w:hAnsi="Arial" w:cs="Arial"/>
          <w:sz w:val="24"/>
          <w:szCs w:val="24"/>
        </w:rPr>
      </w:pPr>
    </w:p>
    <w:p w14:paraId="6936DB28"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 xml:space="preserve">This Contract (this "Contract”), entered into by and between the </w:t>
      </w:r>
      <w:r w:rsidRPr="000A7714">
        <w:rPr>
          <w:rFonts w:ascii="Arial" w:hAnsi="Arial" w:cs="Arial"/>
          <w:sz w:val="20"/>
          <w:szCs w:val="20"/>
          <w:u w:val="single"/>
        </w:rPr>
        <w:t>Indiana Department of Child Services</w:t>
      </w:r>
      <w:r w:rsidRPr="000A7714">
        <w:rPr>
          <w:rFonts w:ascii="Arial" w:hAnsi="Arial" w:cs="Arial"/>
          <w:sz w:val="20"/>
          <w:szCs w:val="20"/>
        </w:rPr>
        <w:t xml:space="preserve"> (the “State” or "DCS") and _________________________ (the “Contractor”), is executed pursuant to the terms and conditions set forth herein. In consideration of those mutual undertakings and covenants, the parties agree as follows:  </w:t>
      </w:r>
    </w:p>
    <w:p w14:paraId="78827ECD" w14:textId="77777777" w:rsidR="00750E9B" w:rsidRPr="000A7714" w:rsidRDefault="00750E9B" w:rsidP="000A7714">
      <w:pPr>
        <w:spacing w:after="0" w:line="240" w:lineRule="auto"/>
        <w:jc w:val="both"/>
        <w:rPr>
          <w:rFonts w:ascii="Arial" w:hAnsi="Arial" w:cs="Arial"/>
          <w:sz w:val="20"/>
          <w:szCs w:val="20"/>
        </w:rPr>
      </w:pPr>
    </w:p>
    <w:p w14:paraId="3BD50E58" w14:textId="61797541"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1.  </w:t>
      </w:r>
      <w:r w:rsidRPr="000A7714">
        <w:rPr>
          <w:rFonts w:ascii="Arial" w:hAnsi="Arial" w:cs="Arial"/>
          <w:b/>
          <w:sz w:val="20"/>
          <w:szCs w:val="20"/>
        </w:rPr>
        <w:tab/>
        <w:t xml:space="preserve">Duties of Contractor. </w:t>
      </w:r>
      <w:r w:rsidR="000A7714" w:rsidRPr="000A7714">
        <w:rPr>
          <w:rFonts w:ascii="Arial" w:hAnsi="Arial" w:cs="Arial"/>
          <w:b/>
          <w:sz w:val="20"/>
          <w:szCs w:val="20"/>
        </w:rPr>
        <w:t xml:space="preserve"> </w:t>
      </w:r>
      <w:r w:rsidRPr="000A7714">
        <w:rPr>
          <w:rFonts w:ascii="Arial" w:hAnsi="Arial" w:cs="Arial"/>
          <w:sz w:val="20"/>
          <w:szCs w:val="20"/>
        </w:rPr>
        <w:t>The Contractor shall provide the following services relative to this Contract:</w:t>
      </w:r>
    </w:p>
    <w:p w14:paraId="77941D1B" w14:textId="77777777" w:rsidR="00750E9B" w:rsidRPr="000A7714" w:rsidRDefault="00750E9B" w:rsidP="000A7714">
      <w:pPr>
        <w:pStyle w:val="BodyText"/>
        <w:ind w:firstLine="7"/>
        <w:jc w:val="both"/>
        <w:rPr>
          <w:rFonts w:ascii="Arial" w:hAnsi="Arial" w:cs="Arial"/>
          <w:w w:val="105"/>
          <w:sz w:val="20"/>
        </w:rPr>
      </w:pPr>
    </w:p>
    <w:p w14:paraId="082D9E88" w14:textId="142F7BB2" w:rsidR="00750E9B" w:rsidRPr="000A7714" w:rsidRDefault="00750E9B" w:rsidP="000A7714">
      <w:pPr>
        <w:spacing w:after="0" w:line="240" w:lineRule="auto"/>
        <w:jc w:val="both"/>
        <w:rPr>
          <w:rFonts w:ascii="Arial" w:hAnsi="Arial" w:cs="Arial"/>
          <w:b/>
          <w:sz w:val="20"/>
          <w:szCs w:val="20"/>
          <w:u w:val="single"/>
        </w:rPr>
      </w:pPr>
      <w:r w:rsidRPr="000A7714">
        <w:rPr>
          <w:rFonts w:ascii="Arial" w:hAnsi="Arial" w:cs="Arial"/>
          <w:b/>
          <w:sz w:val="20"/>
          <w:szCs w:val="20"/>
        </w:rPr>
        <w:t xml:space="preserve">A.  </w:t>
      </w:r>
      <w:r w:rsidR="00F05AD8" w:rsidRPr="000A7714">
        <w:rPr>
          <w:rFonts w:ascii="Arial" w:hAnsi="Arial" w:cs="Arial"/>
          <w:b/>
          <w:sz w:val="20"/>
          <w:szCs w:val="20"/>
        </w:rPr>
        <w:tab/>
      </w:r>
      <w:r w:rsidRPr="000A7714">
        <w:rPr>
          <w:rFonts w:ascii="Arial" w:hAnsi="Arial" w:cs="Arial"/>
          <w:b/>
          <w:sz w:val="20"/>
          <w:szCs w:val="20"/>
          <w:u w:val="single"/>
        </w:rPr>
        <w:t>Background and Purpose</w:t>
      </w:r>
      <w:r w:rsidR="00A24A82" w:rsidRPr="000A7714">
        <w:rPr>
          <w:rFonts w:ascii="Arial" w:hAnsi="Arial" w:cs="Arial"/>
          <w:b/>
          <w:sz w:val="20"/>
          <w:szCs w:val="20"/>
        </w:rPr>
        <w:t>.</w:t>
      </w:r>
    </w:p>
    <w:p w14:paraId="5927757C" w14:textId="77777777" w:rsidR="00750E9B" w:rsidRPr="000A7714" w:rsidRDefault="00750E9B" w:rsidP="000A7714">
      <w:pPr>
        <w:spacing w:after="0" w:line="240" w:lineRule="auto"/>
        <w:ind w:firstLine="720"/>
        <w:jc w:val="both"/>
        <w:rPr>
          <w:rFonts w:ascii="Arial" w:hAnsi="Arial" w:cs="Arial"/>
          <w:sz w:val="20"/>
          <w:szCs w:val="20"/>
        </w:rPr>
      </w:pPr>
    </w:p>
    <w:p w14:paraId="59D30B15" w14:textId="60C55582" w:rsidR="00750E9B" w:rsidRPr="000A7714" w:rsidRDefault="00750E9B" w:rsidP="000A7714">
      <w:pPr>
        <w:spacing w:after="0" w:line="240" w:lineRule="auto"/>
        <w:ind w:left="720"/>
        <w:jc w:val="both"/>
        <w:rPr>
          <w:rFonts w:ascii="Arial" w:eastAsia="Times New Roman" w:hAnsi="Arial" w:cs="Arial"/>
          <w:sz w:val="20"/>
          <w:szCs w:val="20"/>
        </w:rPr>
      </w:pPr>
      <w:r w:rsidRPr="000A7714">
        <w:rPr>
          <w:rFonts w:ascii="Arial" w:hAnsi="Arial" w:cs="Arial"/>
          <w:sz w:val="20"/>
          <w:szCs w:val="20"/>
        </w:rPr>
        <w:t xml:space="preserve">The Indiana Department of Administration, on behalf of the Indiana Department of Child Services, issued Request for Proposal </w:t>
      </w:r>
      <w:r w:rsidR="00F139A1" w:rsidRPr="000A7714">
        <w:rPr>
          <w:rFonts w:ascii="Arial" w:hAnsi="Arial" w:cs="Arial"/>
          <w:sz w:val="20"/>
          <w:szCs w:val="20"/>
          <w:u w:val="single"/>
        </w:rPr>
        <w:tab/>
      </w:r>
      <w:r w:rsidR="00F139A1" w:rsidRPr="000A7714">
        <w:rPr>
          <w:rFonts w:ascii="Arial" w:hAnsi="Arial" w:cs="Arial"/>
          <w:sz w:val="20"/>
          <w:szCs w:val="20"/>
          <w:u w:val="single"/>
        </w:rPr>
        <w:tab/>
      </w:r>
      <w:r w:rsidRPr="000A7714">
        <w:rPr>
          <w:rFonts w:ascii="Arial" w:hAnsi="Arial" w:cs="Arial"/>
          <w:sz w:val="20"/>
          <w:szCs w:val="20"/>
        </w:rPr>
        <w:t xml:space="preserve">, </w:t>
      </w:r>
      <w:r w:rsidRPr="000A7714">
        <w:rPr>
          <w:rFonts w:ascii="Arial" w:hAnsi="Arial" w:cs="Arial"/>
          <w:i/>
          <w:sz w:val="20"/>
          <w:szCs w:val="20"/>
        </w:rPr>
        <w:t>Solicitation for: Broad Comprehensive Liability and Legal Defense Insurance for Licensed Resource Families</w:t>
      </w:r>
      <w:r w:rsidRPr="000A7714">
        <w:rPr>
          <w:rFonts w:ascii="Arial" w:hAnsi="Arial" w:cs="Arial"/>
          <w:sz w:val="20"/>
          <w:szCs w:val="20"/>
        </w:rPr>
        <w:t xml:space="preserve"> (“RFP”)</w:t>
      </w:r>
      <w:r w:rsidR="008402E8" w:rsidRPr="000A7714">
        <w:rPr>
          <w:rFonts w:ascii="Arial" w:hAnsi="Arial" w:cs="Arial"/>
          <w:sz w:val="20"/>
          <w:szCs w:val="20"/>
        </w:rPr>
        <w:t xml:space="preserve">, is </w:t>
      </w:r>
      <w:r w:rsidRPr="000A7714">
        <w:rPr>
          <w:rFonts w:ascii="Arial" w:hAnsi="Arial" w:cs="Arial"/>
          <w:sz w:val="20"/>
          <w:szCs w:val="20"/>
        </w:rPr>
        <w:t xml:space="preserve">seeking a vendor that can </w:t>
      </w:r>
      <w:r w:rsidRPr="000A7714">
        <w:rPr>
          <w:rFonts w:ascii="Arial" w:eastAsia="Times New Roman" w:hAnsi="Arial" w:cs="Arial"/>
          <w:sz w:val="20"/>
          <w:szCs w:val="20"/>
        </w:rPr>
        <w:t>satisfy the State’s need for Broad Comprehensive Liability insurance and Legal Defense Costs for Licensed Resource Families.  The RFP and all of its attachments are fully incorporated in this Contract, by reference, as if restated herein.</w:t>
      </w:r>
    </w:p>
    <w:p w14:paraId="105D1A32" w14:textId="68EFB440" w:rsidR="00750E9B" w:rsidRDefault="00750E9B" w:rsidP="000A7714">
      <w:pPr>
        <w:spacing w:after="0" w:line="240" w:lineRule="auto"/>
        <w:ind w:left="720"/>
        <w:jc w:val="both"/>
        <w:rPr>
          <w:rFonts w:ascii="Arial" w:eastAsia="Times New Roman" w:hAnsi="Arial" w:cs="Arial"/>
          <w:sz w:val="20"/>
          <w:szCs w:val="20"/>
        </w:rPr>
      </w:pPr>
      <w:r w:rsidRPr="000A7714">
        <w:rPr>
          <w:rFonts w:ascii="Arial" w:eastAsia="Times New Roman" w:hAnsi="Arial" w:cs="Arial"/>
          <w:sz w:val="20"/>
          <w:szCs w:val="20"/>
        </w:rPr>
        <w:t xml:space="preserve">On or about ________, </w:t>
      </w:r>
      <w:r w:rsidR="00F139A1" w:rsidRPr="000A7714">
        <w:rPr>
          <w:rFonts w:ascii="Arial" w:eastAsia="Times New Roman" w:hAnsi="Arial" w:cs="Arial"/>
          <w:sz w:val="20"/>
          <w:szCs w:val="20"/>
        </w:rPr>
        <w:t>2023</w:t>
      </w:r>
      <w:r w:rsidRPr="000A7714">
        <w:rPr>
          <w:rFonts w:ascii="Arial" w:eastAsia="Times New Roman" w:hAnsi="Arial" w:cs="Arial"/>
          <w:sz w:val="20"/>
          <w:szCs w:val="20"/>
        </w:rPr>
        <w:t>, Contr</w:t>
      </w:r>
      <w:r w:rsidR="0042402D" w:rsidRPr="000A7714">
        <w:rPr>
          <w:rFonts w:ascii="Arial" w:eastAsia="Times New Roman" w:hAnsi="Arial" w:cs="Arial"/>
          <w:sz w:val="20"/>
          <w:szCs w:val="20"/>
        </w:rPr>
        <w:t>actor submitted a r</w:t>
      </w:r>
      <w:r w:rsidRPr="000A7714">
        <w:rPr>
          <w:rFonts w:ascii="Arial" w:eastAsia="Times New Roman" w:hAnsi="Arial" w:cs="Arial"/>
          <w:sz w:val="20"/>
          <w:szCs w:val="20"/>
        </w:rPr>
        <w:t xml:space="preserve">esponse to the RFP in accordance with the specifications of the RFP (“RFP Response”), and </w:t>
      </w:r>
      <w:r w:rsidR="0042402D" w:rsidRPr="000A7714">
        <w:rPr>
          <w:rFonts w:ascii="Arial" w:eastAsia="Times New Roman" w:hAnsi="Arial" w:cs="Arial"/>
          <w:sz w:val="20"/>
          <w:szCs w:val="20"/>
        </w:rPr>
        <w:t xml:space="preserve">on </w:t>
      </w:r>
      <w:r w:rsidR="0042402D" w:rsidRPr="000A7714">
        <w:rPr>
          <w:rFonts w:ascii="Arial" w:eastAsia="Times New Roman" w:hAnsi="Arial" w:cs="Arial"/>
          <w:sz w:val="20"/>
          <w:szCs w:val="20"/>
          <w:u w:val="single"/>
        </w:rPr>
        <w:tab/>
      </w:r>
      <w:r w:rsidR="0042402D" w:rsidRPr="000A7714">
        <w:rPr>
          <w:rFonts w:ascii="Arial" w:eastAsia="Times New Roman" w:hAnsi="Arial" w:cs="Arial"/>
          <w:sz w:val="20"/>
          <w:szCs w:val="20"/>
          <w:u w:val="single"/>
        </w:rPr>
        <w:tab/>
      </w:r>
      <w:r w:rsidR="0042402D" w:rsidRPr="000A7714">
        <w:rPr>
          <w:rFonts w:ascii="Arial" w:eastAsia="Times New Roman" w:hAnsi="Arial" w:cs="Arial"/>
          <w:sz w:val="20"/>
          <w:szCs w:val="20"/>
          <w:u w:val="single"/>
        </w:rPr>
        <w:tab/>
      </w:r>
      <w:r w:rsidR="0042402D" w:rsidRPr="000A7714">
        <w:rPr>
          <w:rFonts w:ascii="Arial" w:eastAsia="Times New Roman" w:hAnsi="Arial" w:cs="Arial"/>
          <w:sz w:val="20"/>
          <w:szCs w:val="20"/>
        </w:rPr>
        <w:t xml:space="preserve"> </w:t>
      </w:r>
      <w:r w:rsidRPr="000A7714">
        <w:rPr>
          <w:rFonts w:ascii="Arial" w:eastAsia="Times New Roman" w:hAnsi="Arial" w:cs="Arial"/>
          <w:sz w:val="20"/>
          <w:szCs w:val="20"/>
        </w:rPr>
        <w:t>was awarded a two (2) year contract with DCS to perform all of the duties set out in this Contract.  Contractor’s RFP Response and all of its attachments are fully incorporated in this Contract, by reference, as if restated herein.</w:t>
      </w:r>
    </w:p>
    <w:p w14:paraId="75CC650B" w14:textId="77777777" w:rsidR="000A7714" w:rsidRPr="000A7714" w:rsidRDefault="000A7714" w:rsidP="000A7714">
      <w:pPr>
        <w:spacing w:after="0" w:line="240" w:lineRule="auto"/>
        <w:ind w:left="720"/>
        <w:jc w:val="both"/>
        <w:rPr>
          <w:rFonts w:ascii="Arial" w:eastAsia="Times New Roman" w:hAnsi="Arial" w:cs="Arial"/>
          <w:sz w:val="20"/>
          <w:szCs w:val="20"/>
        </w:rPr>
      </w:pPr>
    </w:p>
    <w:p w14:paraId="5EC2A36A" w14:textId="4C99D120" w:rsidR="00750E9B" w:rsidRPr="000A7714" w:rsidRDefault="00750E9B" w:rsidP="000A7714">
      <w:pPr>
        <w:pStyle w:val="BodyText"/>
        <w:jc w:val="both"/>
        <w:rPr>
          <w:rFonts w:ascii="Arial" w:hAnsi="Arial" w:cs="Arial"/>
          <w:b/>
          <w:w w:val="105"/>
          <w:sz w:val="20"/>
          <w:u w:val="single" w:color="000000"/>
        </w:rPr>
      </w:pPr>
      <w:r w:rsidRPr="000A7714">
        <w:rPr>
          <w:rFonts w:ascii="Arial" w:hAnsi="Arial" w:cs="Arial"/>
          <w:sz w:val="20"/>
        </w:rPr>
        <w:t xml:space="preserve"> </w:t>
      </w:r>
      <w:r w:rsidRPr="000A7714">
        <w:rPr>
          <w:rFonts w:ascii="Arial" w:hAnsi="Arial" w:cs="Arial"/>
          <w:b/>
          <w:sz w:val="20"/>
        </w:rPr>
        <w:t xml:space="preserve">B.  </w:t>
      </w:r>
      <w:r w:rsidR="00F05AD8" w:rsidRPr="000A7714">
        <w:rPr>
          <w:rFonts w:ascii="Arial" w:hAnsi="Arial" w:cs="Arial"/>
          <w:b/>
          <w:sz w:val="20"/>
        </w:rPr>
        <w:tab/>
      </w:r>
      <w:r w:rsidRPr="000A7714">
        <w:rPr>
          <w:rFonts w:ascii="Arial" w:hAnsi="Arial" w:cs="Arial"/>
          <w:b/>
          <w:w w:val="105"/>
          <w:sz w:val="20"/>
          <w:u w:val="single" w:color="000000"/>
        </w:rPr>
        <w:t>Insurance</w:t>
      </w:r>
    </w:p>
    <w:p w14:paraId="6C03FCA3" w14:textId="77777777" w:rsidR="00750E9B" w:rsidRPr="000A7714" w:rsidRDefault="00750E9B" w:rsidP="000A7714">
      <w:pPr>
        <w:pStyle w:val="BodyText"/>
        <w:jc w:val="both"/>
        <w:rPr>
          <w:rFonts w:ascii="Arial" w:hAnsi="Arial" w:cs="Arial"/>
          <w:w w:val="105"/>
          <w:sz w:val="20"/>
          <w:u w:color="000000"/>
        </w:rPr>
      </w:pPr>
    </w:p>
    <w:p w14:paraId="6FFFDEF7" w14:textId="77777777" w:rsidR="00750E9B" w:rsidRPr="000A7714" w:rsidRDefault="00750E9B" w:rsidP="000A7714">
      <w:pPr>
        <w:pStyle w:val="BodyText"/>
        <w:ind w:left="720"/>
        <w:jc w:val="both"/>
        <w:rPr>
          <w:rFonts w:ascii="Arial" w:hAnsi="Arial" w:cs="Arial"/>
          <w:sz w:val="20"/>
        </w:rPr>
      </w:pPr>
      <w:r w:rsidRPr="000A7714">
        <w:rPr>
          <w:rFonts w:ascii="Arial" w:hAnsi="Arial" w:cs="Arial"/>
          <w:sz w:val="20"/>
        </w:rPr>
        <w:t xml:space="preserve">Contractor shall fulfill all the duties and services set out in this Contract and its exhibit, </w:t>
      </w:r>
      <w:commentRangeStart w:id="0"/>
      <w:r w:rsidRPr="000A7714">
        <w:rPr>
          <w:rFonts w:ascii="Arial" w:hAnsi="Arial" w:cs="Arial"/>
          <w:sz w:val="20"/>
        </w:rPr>
        <w:t>the RFP and all its attachments</w:t>
      </w:r>
      <w:commentRangeEnd w:id="0"/>
      <w:r w:rsidR="00F064C2">
        <w:rPr>
          <w:rStyle w:val="CommentReference"/>
          <w:rFonts w:asciiTheme="minorHAnsi" w:eastAsiaTheme="minorHAnsi" w:hAnsiTheme="minorHAnsi" w:cstheme="minorBidi"/>
          <w:snapToGrid/>
        </w:rPr>
        <w:commentReference w:id="0"/>
      </w:r>
      <w:r w:rsidRPr="000A7714">
        <w:rPr>
          <w:rFonts w:ascii="Arial" w:hAnsi="Arial" w:cs="Arial"/>
          <w:sz w:val="20"/>
        </w:rPr>
        <w:t xml:space="preserve">, and Contractor’s RFP Response and all its attachments.  Contractor shall provide the insurance identified in the copy of the full insurance policy attached to this Contract and incorporated herein as </w:t>
      </w:r>
      <w:r w:rsidRPr="000A7714">
        <w:rPr>
          <w:rFonts w:ascii="Arial" w:hAnsi="Arial" w:cs="Arial"/>
          <w:b/>
          <w:sz w:val="20"/>
          <w:u w:val="single"/>
        </w:rPr>
        <w:t>Exhibit A</w:t>
      </w:r>
      <w:r w:rsidRPr="000A7714">
        <w:rPr>
          <w:rFonts w:ascii="Arial" w:hAnsi="Arial" w:cs="Arial"/>
          <w:sz w:val="20"/>
        </w:rPr>
        <w:t>.</w:t>
      </w:r>
    </w:p>
    <w:p w14:paraId="46199D58" w14:textId="77777777" w:rsidR="00750E9B" w:rsidRPr="000A7714" w:rsidRDefault="00750E9B" w:rsidP="000A7714">
      <w:pPr>
        <w:spacing w:after="0" w:line="240" w:lineRule="auto"/>
        <w:jc w:val="both"/>
        <w:rPr>
          <w:rFonts w:ascii="Arial" w:hAnsi="Arial" w:cs="Arial"/>
          <w:sz w:val="20"/>
          <w:szCs w:val="20"/>
        </w:rPr>
      </w:pPr>
    </w:p>
    <w:p w14:paraId="5FB61D4C"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b/>
          <w:sz w:val="20"/>
          <w:szCs w:val="20"/>
        </w:rPr>
        <w:t xml:space="preserve">2.  </w:t>
      </w:r>
      <w:r w:rsidRPr="000A7714">
        <w:rPr>
          <w:rFonts w:ascii="Arial" w:hAnsi="Arial" w:cs="Arial"/>
          <w:b/>
          <w:sz w:val="20"/>
          <w:szCs w:val="20"/>
        </w:rPr>
        <w:tab/>
        <w:t>Consideration.</w:t>
      </w:r>
      <w:r w:rsidRPr="000A7714">
        <w:rPr>
          <w:rFonts w:ascii="Arial" w:hAnsi="Arial" w:cs="Arial"/>
          <w:sz w:val="20"/>
          <w:szCs w:val="20"/>
        </w:rPr>
        <w:t xml:space="preserve">  </w:t>
      </w:r>
    </w:p>
    <w:p w14:paraId="688ECEC3" w14:textId="77777777" w:rsidR="00750E9B" w:rsidRPr="000A7714" w:rsidRDefault="00750E9B" w:rsidP="000A7714">
      <w:pPr>
        <w:spacing w:after="0" w:line="240" w:lineRule="auto"/>
        <w:jc w:val="both"/>
        <w:rPr>
          <w:rFonts w:ascii="Arial" w:hAnsi="Arial" w:cs="Arial"/>
          <w:sz w:val="20"/>
          <w:szCs w:val="20"/>
        </w:rPr>
      </w:pPr>
    </w:p>
    <w:p w14:paraId="499F0D18" w14:textId="77777777" w:rsidR="00750E9B" w:rsidRPr="000A7714" w:rsidRDefault="00750E9B" w:rsidP="000A7714">
      <w:pPr>
        <w:pStyle w:val="BodyText"/>
        <w:jc w:val="both"/>
        <w:rPr>
          <w:rFonts w:ascii="Arial" w:hAnsi="Arial" w:cs="Arial"/>
          <w:sz w:val="20"/>
        </w:rPr>
      </w:pPr>
      <w:r w:rsidRPr="000A7714">
        <w:rPr>
          <w:rFonts w:ascii="Arial" w:hAnsi="Arial" w:cs="Arial"/>
          <w:sz w:val="20"/>
        </w:rPr>
        <w:t xml:space="preserve">The Contractor will be paid at the rate of ___________ for performing the duties set forth above. Total remuneration under this Contract shall not exceed $______________. </w:t>
      </w:r>
    </w:p>
    <w:p w14:paraId="75C62E07" w14:textId="77777777" w:rsidR="00750E9B" w:rsidRPr="000A7714" w:rsidRDefault="00750E9B" w:rsidP="000A7714">
      <w:pPr>
        <w:spacing w:after="0" w:line="240" w:lineRule="auto"/>
        <w:jc w:val="both"/>
        <w:rPr>
          <w:rFonts w:ascii="Arial" w:hAnsi="Arial" w:cs="Arial"/>
          <w:sz w:val="20"/>
          <w:szCs w:val="20"/>
        </w:rPr>
      </w:pPr>
    </w:p>
    <w:p w14:paraId="4EE0BA5A"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3.  </w:t>
      </w:r>
      <w:r w:rsidRPr="000A7714">
        <w:rPr>
          <w:rFonts w:ascii="Arial" w:hAnsi="Arial" w:cs="Arial"/>
          <w:b/>
          <w:sz w:val="20"/>
          <w:szCs w:val="20"/>
        </w:rPr>
        <w:tab/>
        <w:t xml:space="preserve">Term.   </w:t>
      </w:r>
      <w:r w:rsidRPr="000A7714">
        <w:rPr>
          <w:rFonts w:ascii="Arial" w:hAnsi="Arial" w:cs="Arial"/>
          <w:sz w:val="20"/>
          <w:szCs w:val="20"/>
        </w:rPr>
        <w:t xml:space="preserve"> </w:t>
      </w:r>
    </w:p>
    <w:p w14:paraId="1E59F99F" w14:textId="77777777" w:rsidR="00750E9B" w:rsidRPr="000A7714" w:rsidRDefault="00750E9B" w:rsidP="000A7714">
      <w:pPr>
        <w:spacing w:after="0" w:line="240" w:lineRule="auto"/>
        <w:jc w:val="both"/>
        <w:rPr>
          <w:rFonts w:ascii="Arial" w:hAnsi="Arial" w:cs="Arial"/>
          <w:sz w:val="20"/>
          <w:szCs w:val="20"/>
        </w:rPr>
      </w:pPr>
    </w:p>
    <w:p w14:paraId="7CCA03F4" w14:textId="3435355C"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This Contract shall be effective for a period of two (2)</w:t>
      </w:r>
      <w:r w:rsidR="00BC1ACF" w:rsidRPr="000A7714">
        <w:rPr>
          <w:rFonts w:ascii="Arial" w:hAnsi="Arial" w:cs="Arial"/>
          <w:sz w:val="20"/>
          <w:szCs w:val="20"/>
        </w:rPr>
        <w:t xml:space="preserve"> </w:t>
      </w:r>
      <w:r w:rsidRPr="000A7714">
        <w:rPr>
          <w:rFonts w:ascii="Arial" w:hAnsi="Arial" w:cs="Arial"/>
          <w:sz w:val="20"/>
          <w:szCs w:val="20"/>
        </w:rPr>
        <w:t>years. It shall commence on January 1, 2</w:t>
      </w:r>
      <w:r w:rsidR="001C6155" w:rsidRPr="000A7714">
        <w:rPr>
          <w:rFonts w:ascii="Arial" w:hAnsi="Arial" w:cs="Arial"/>
          <w:sz w:val="20"/>
          <w:szCs w:val="20"/>
        </w:rPr>
        <w:t>024</w:t>
      </w:r>
      <w:r w:rsidRPr="000A7714">
        <w:rPr>
          <w:rFonts w:ascii="Arial" w:hAnsi="Arial" w:cs="Arial"/>
          <w:sz w:val="20"/>
          <w:szCs w:val="20"/>
        </w:rPr>
        <w:t xml:space="preserve"> and shall remain in effect through December 31, 202</w:t>
      </w:r>
      <w:r w:rsidR="00E6691D" w:rsidRPr="000A7714">
        <w:rPr>
          <w:rFonts w:ascii="Arial" w:hAnsi="Arial" w:cs="Arial"/>
          <w:sz w:val="20"/>
          <w:szCs w:val="20"/>
        </w:rPr>
        <w:t>4</w:t>
      </w:r>
      <w:r w:rsidRPr="000A7714">
        <w:rPr>
          <w:rFonts w:ascii="Arial" w:hAnsi="Arial" w:cs="Arial"/>
          <w:sz w:val="20"/>
          <w:szCs w:val="20"/>
        </w:rPr>
        <w:t xml:space="preserve">.  </w:t>
      </w:r>
    </w:p>
    <w:p w14:paraId="6D069482" w14:textId="77777777" w:rsidR="00750E9B" w:rsidRPr="000A7714" w:rsidRDefault="00750E9B" w:rsidP="000A7714">
      <w:pPr>
        <w:spacing w:after="0" w:line="240" w:lineRule="auto"/>
        <w:jc w:val="both"/>
        <w:rPr>
          <w:rFonts w:ascii="Arial" w:hAnsi="Arial" w:cs="Arial"/>
          <w:b/>
          <w:sz w:val="20"/>
          <w:szCs w:val="20"/>
        </w:rPr>
      </w:pPr>
    </w:p>
    <w:p w14:paraId="307C3C95"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4.  </w:t>
      </w:r>
      <w:r w:rsidRPr="000A7714">
        <w:rPr>
          <w:rFonts w:ascii="Arial" w:hAnsi="Arial" w:cs="Arial"/>
          <w:b/>
          <w:sz w:val="20"/>
          <w:szCs w:val="20"/>
        </w:rPr>
        <w:tab/>
        <w:t>Access to Records.</w:t>
      </w:r>
    </w:p>
    <w:p w14:paraId="292CF5A0" w14:textId="77777777" w:rsidR="00750E9B" w:rsidRPr="000A7714" w:rsidRDefault="00750E9B" w:rsidP="000A7714">
      <w:pPr>
        <w:spacing w:after="0" w:line="240" w:lineRule="auto"/>
        <w:jc w:val="both"/>
        <w:rPr>
          <w:rFonts w:ascii="Arial" w:hAnsi="Arial" w:cs="Arial"/>
          <w:b/>
          <w:sz w:val="20"/>
          <w:szCs w:val="20"/>
        </w:rPr>
      </w:pPr>
    </w:p>
    <w:p w14:paraId="1DD048B4" w14:textId="77777777" w:rsidR="0007249B" w:rsidRPr="0007249B" w:rsidRDefault="0007249B" w:rsidP="000A7714">
      <w:pPr>
        <w:spacing w:after="0" w:line="240" w:lineRule="auto"/>
        <w:jc w:val="both"/>
        <w:rPr>
          <w:rFonts w:ascii="Arial" w:eastAsia="Times New Roman" w:hAnsi="Arial" w:cs="Arial"/>
          <w:bCs/>
          <w:sz w:val="20"/>
          <w:szCs w:val="20"/>
          <w:lang w:eastAsia="ja-JP"/>
        </w:rPr>
      </w:pPr>
      <w:r w:rsidRPr="0007249B">
        <w:rPr>
          <w:rFonts w:ascii="Arial" w:eastAsia="Times New Roman" w:hAnsi="Arial" w:cs="Arial"/>
          <w:bCs/>
          <w:sz w:val="20"/>
          <w:szCs w:val="20"/>
          <w:lang w:eastAsia="ja-JP"/>
        </w:rPr>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AC4EAEF" w14:textId="77777777" w:rsidR="00750E9B" w:rsidRPr="000A7714" w:rsidRDefault="00750E9B" w:rsidP="000A7714">
      <w:pPr>
        <w:spacing w:after="0" w:line="240" w:lineRule="auto"/>
        <w:jc w:val="both"/>
        <w:rPr>
          <w:rFonts w:ascii="Arial" w:hAnsi="Arial" w:cs="Arial"/>
          <w:sz w:val="20"/>
          <w:szCs w:val="20"/>
        </w:rPr>
      </w:pPr>
    </w:p>
    <w:p w14:paraId="2F75B1AF" w14:textId="77777777" w:rsidR="00750E9B" w:rsidRPr="000A7714" w:rsidRDefault="00750E9B" w:rsidP="000A7714">
      <w:pPr>
        <w:pStyle w:val="BodyText"/>
        <w:jc w:val="both"/>
        <w:rPr>
          <w:rFonts w:ascii="Arial" w:hAnsi="Arial" w:cs="Arial"/>
          <w:b/>
          <w:sz w:val="20"/>
        </w:rPr>
      </w:pPr>
      <w:r w:rsidRPr="000A7714">
        <w:rPr>
          <w:rFonts w:ascii="Arial" w:hAnsi="Arial" w:cs="Arial"/>
          <w:b/>
          <w:sz w:val="20"/>
        </w:rPr>
        <w:t xml:space="preserve">5.  </w:t>
      </w:r>
      <w:r w:rsidRPr="000A7714">
        <w:rPr>
          <w:rFonts w:ascii="Arial" w:hAnsi="Arial" w:cs="Arial"/>
          <w:b/>
          <w:sz w:val="20"/>
        </w:rPr>
        <w:tab/>
        <w:t>Assignment; Successors; and Subcontracting. [Modified]</w:t>
      </w:r>
    </w:p>
    <w:p w14:paraId="512E5EC4" w14:textId="77777777" w:rsidR="00750E9B" w:rsidRPr="000A7714" w:rsidRDefault="00750E9B" w:rsidP="000A7714">
      <w:pPr>
        <w:pStyle w:val="BodyText"/>
        <w:jc w:val="both"/>
        <w:rPr>
          <w:rFonts w:ascii="Arial" w:hAnsi="Arial" w:cs="Arial"/>
          <w:b/>
          <w:sz w:val="20"/>
        </w:rPr>
      </w:pPr>
    </w:p>
    <w:p w14:paraId="69427277" w14:textId="77777777" w:rsidR="00F05AD8" w:rsidRPr="00F05AD8" w:rsidRDefault="00F05AD8" w:rsidP="000A7714">
      <w:pPr>
        <w:numPr>
          <w:ilvl w:val="0"/>
          <w:numId w:val="6"/>
        </w:numPr>
        <w:spacing w:after="0" w:line="240" w:lineRule="auto"/>
        <w:ind w:hanging="720"/>
        <w:jc w:val="both"/>
        <w:rPr>
          <w:rFonts w:ascii="Arial" w:eastAsia="MS Mincho" w:hAnsi="Arial" w:cs="Arial"/>
          <w:color w:val="000000"/>
          <w:sz w:val="20"/>
          <w:szCs w:val="20"/>
          <w:lang w:eastAsia="ja-JP"/>
        </w:rPr>
      </w:pPr>
      <w:bookmarkStart w:id="1" w:name="_Hlk116376787"/>
      <w:bookmarkStart w:id="2" w:name="_Hlk116376820"/>
      <w:r w:rsidRPr="00F05AD8">
        <w:rPr>
          <w:rFonts w:ascii="Arial" w:eastAsia="MS Mincho" w:hAnsi="Arial" w:cs="Arial"/>
          <w:color w:val="000000"/>
          <w:sz w:val="20"/>
          <w:szCs w:val="20"/>
          <w:lang w:eastAsia="ja-JP"/>
        </w:rPr>
        <w:t xml:space="preserve">The Contractor binds its successors and assignees to all the terms and conditions of this Contract. The Contractor may assign its right to receive payments to such third parties as the Contractor may </w:t>
      </w:r>
      <w:r w:rsidRPr="00F05AD8">
        <w:rPr>
          <w:rFonts w:ascii="Arial" w:eastAsia="MS Mincho" w:hAnsi="Arial" w:cs="Arial"/>
          <w:color w:val="000000"/>
          <w:sz w:val="20"/>
          <w:szCs w:val="20"/>
          <w:lang w:eastAsia="ja-JP"/>
        </w:rPr>
        <w:lastRenderedPageBreak/>
        <w:t xml:space="preserve">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(1) party.  </w:t>
      </w:r>
      <w:bookmarkEnd w:id="1"/>
      <w:r w:rsidRPr="00F05AD8">
        <w:rPr>
          <w:rFonts w:ascii="Arial" w:eastAsia="MS Mincho" w:hAnsi="Arial" w:cs="Arial"/>
          <w:color w:val="000000"/>
          <w:sz w:val="20"/>
          <w:szCs w:val="20"/>
          <w:lang w:eastAsia="ja-JP"/>
        </w:rPr>
        <w:t xml:space="preserve"> </w:t>
      </w:r>
      <w:bookmarkEnd w:id="2"/>
    </w:p>
    <w:p w14:paraId="352E3757" w14:textId="77777777" w:rsidR="00F05AD8" w:rsidRPr="00F05AD8" w:rsidRDefault="00F05AD8" w:rsidP="000A7714">
      <w:pPr>
        <w:spacing w:after="0" w:line="240" w:lineRule="auto"/>
        <w:ind w:hanging="720"/>
        <w:jc w:val="both"/>
        <w:rPr>
          <w:rFonts w:ascii="Arial" w:eastAsia="Times New Roman" w:hAnsi="Arial" w:cs="Arial"/>
          <w:bCs/>
          <w:sz w:val="20"/>
          <w:szCs w:val="20"/>
          <w:lang w:eastAsia="ja-JP"/>
        </w:rPr>
      </w:pPr>
    </w:p>
    <w:p w14:paraId="490DE4F7" w14:textId="77777777" w:rsidR="00F05AD8" w:rsidRPr="00F05AD8" w:rsidRDefault="00F05AD8" w:rsidP="000A7714">
      <w:pPr>
        <w:spacing w:after="0" w:line="240" w:lineRule="auto"/>
        <w:ind w:left="720" w:hanging="720"/>
        <w:jc w:val="both"/>
        <w:rPr>
          <w:rFonts w:ascii="Arial" w:eastAsia="Calibri" w:hAnsi="Arial" w:cs="Arial"/>
          <w:spacing w:val="-3"/>
          <w:sz w:val="20"/>
          <w:szCs w:val="20"/>
        </w:rPr>
      </w:pPr>
      <w:r w:rsidRPr="00F05AD8">
        <w:rPr>
          <w:rFonts w:ascii="Arial" w:eastAsia="Calibri" w:hAnsi="Arial" w:cs="Arial"/>
          <w:spacing w:val="-3"/>
          <w:sz w:val="20"/>
          <w:szCs w:val="20"/>
        </w:rPr>
        <w:t xml:space="preserve">B.  </w:t>
      </w:r>
      <w:r w:rsidRPr="00F05AD8">
        <w:rPr>
          <w:rFonts w:ascii="Arial" w:eastAsia="Calibri" w:hAnsi="Arial" w:cs="Arial"/>
          <w:spacing w:val="-3"/>
          <w:sz w:val="20"/>
          <w:szCs w:val="20"/>
        </w:rPr>
        <w:tab/>
      </w:r>
      <w:r w:rsidRPr="00F05AD8">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05AD8">
        <w:rPr>
          <w:rFonts w:ascii="Arial" w:eastAsia="Calibri"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3515A1D6" w14:textId="77777777" w:rsidR="00F05AD8" w:rsidRPr="00F05AD8" w:rsidRDefault="00F05AD8" w:rsidP="000A7714">
      <w:pPr>
        <w:spacing w:after="0" w:line="240" w:lineRule="auto"/>
        <w:ind w:left="720" w:hanging="720"/>
        <w:jc w:val="both"/>
        <w:rPr>
          <w:rFonts w:ascii="Arial" w:eastAsia="Calibri" w:hAnsi="Arial" w:cs="Arial"/>
          <w:spacing w:val="-3"/>
          <w:sz w:val="20"/>
          <w:szCs w:val="20"/>
        </w:rPr>
      </w:pPr>
    </w:p>
    <w:p w14:paraId="19EE5ADF" w14:textId="77777777" w:rsidR="00F05AD8" w:rsidRPr="00F05AD8" w:rsidRDefault="00F05AD8" w:rsidP="000A7714">
      <w:pPr>
        <w:spacing w:after="0" w:line="240" w:lineRule="auto"/>
        <w:ind w:left="720" w:hanging="720"/>
        <w:jc w:val="both"/>
        <w:rPr>
          <w:rFonts w:ascii="Arial" w:eastAsia="MS Mincho" w:hAnsi="Arial" w:cs="Arial"/>
          <w:bCs/>
          <w:sz w:val="20"/>
          <w:szCs w:val="20"/>
          <w:lang w:eastAsia="ja-JP"/>
        </w:rPr>
      </w:pPr>
      <w:r w:rsidRPr="00F05AD8">
        <w:rPr>
          <w:rFonts w:ascii="Arial" w:eastAsia="MS Mincho" w:hAnsi="Arial" w:cs="Arial"/>
          <w:bCs/>
          <w:sz w:val="20"/>
          <w:szCs w:val="20"/>
          <w:lang w:eastAsia="ja-JP"/>
        </w:rPr>
        <w:t>C.</w:t>
      </w:r>
      <w:r w:rsidRPr="00F05AD8">
        <w:rPr>
          <w:rFonts w:ascii="Arial" w:eastAsia="MS Mincho" w:hAnsi="Arial" w:cs="Arial"/>
          <w:bCs/>
          <w:sz w:val="20"/>
          <w:szCs w:val="20"/>
          <w:lang w:eastAsia="ja-JP"/>
        </w:rPr>
        <w:tab/>
        <w:t>The Contractor shall monitor the performance of all subcontractors and shall remain responsible to the State for the performance of any subcontractor.  The Contractor agrees to enter into written agreements with all subcontractors and to provide copies of all subcontracting agreements to the State upon request.  It shall be the responsibility of the Contractor to ensure all subcontractors have the required background checks completed as set forth in Section 53 [Criminal and Background Checks] below.  The Contractor further agrees to notify the State of a breach of these provisions by a subcontractor and to discontinue any agreement with the specified subcontractor in the event of such a breach.</w:t>
      </w:r>
    </w:p>
    <w:p w14:paraId="306C08FE" w14:textId="77777777" w:rsidR="00750E9B" w:rsidRPr="000A7714" w:rsidRDefault="00750E9B" w:rsidP="000A7714">
      <w:pPr>
        <w:pStyle w:val="BodyText"/>
        <w:jc w:val="both"/>
        <w:rPr>
          <w:rFonts w:ascii="Arial" w:hAnsi="Arial" w:cs="Arial"/>
          <w:sz w:val="20"/>
        </w:rPr>
      </w:pPr>
    </w:p>
    <w:p w14:paraId="3BA1B916" w14:textId="77777777" w:rsidR="00750E9B" w:rsidRPr="000A7714" w:rsidRDefault="00750E9B" w:rsidP="000A7714">
      <w:pPr>
        <w:pStyle w:val="BodyText"/>
        <w:jc w:val="both"/>
        <w:rPr>
          <w:rFonts w:ascii="Arial" w:hAnsi="Arial" w:cs="Arial"/>
          <w:b/>
          <w:sz w:val="20"/>
        </w:rPr>
      </w:pPr>
      <w:r w:rsidRPr="000A7714">
        <w:rPr>
          <w:rFonts w:ascii="Arial" w:hAnsi="Arial" w:cs="Arial"/>
          <w:b/>
          <w:sz w:val="20"/>
        </w:rPr>
        <w:t xml:space="preserve">6. </w:t>
      </w:r>
      <w:r w:rsidRPr="000A7714">
        <w:rPr>
          <w:rFonts w:ascii="Arial" w:hAnsi="Arial" w:cs="Arial"/>
          <w:b/>
          <w:sz w:val="20"/>
        </w:rPr>
        <w:tab/>
        <w:t>Assignment of Antitrust Claims.</w:t>
      </w:r>
    </w:p>
    <w:p w14:paraId="46465F67" w14:textId="77777777" w:rsidR="00750E9B" w:rsidRPr="000A7714" w:rsidRDefault="00750E9B" w:rsidP="000A7714">
      <w:pPr>
        <w:pStyle w:val="BodyText"/>
        <w:jc w:val="both"/>
        <w:rPr>
          <w:rFonts w:ascii="Arial" w:hAnsi="Arial" w:cs="Arial"/>
          <w:sz w:val="20"/>
        </w:rPr>
      </w:pPr>
    </w:p>
    <w:p w14:paraId="35907BF0" w14:textId="77777777" w:rsidR="00431CE3" w:rsidRPr="00431CE3" w:rsidRDefault="00431CE3" w:rsidP="000A7714">
      <w:pPr>
        <w:numPr>
          <w:ilvl w:val="0"/>
          <w:numId w:val="4"/>
        </w:numPr>
        <w:shd w:val="clear" w:color="auto" w:fill="FFFFFF"/>
        <w:spacing w:after="0" w:line="240" w:lineRule="auto"/>
        <w:jc w:val="both"/>
        <w:rPr>
          <w:rFonts w:ascii="Arial" w:eastAsia="Times New Roman" w:hAnsi="Arial" w:cs="Arial"/>
          <w:bCs/>
          <w:sz w:val="20"/>
          <w:szCs w:val="20"/>
          <w:lang w:eastAsia="ja-JP"/>
        </w:rPr>
      </w:pPr>
      <w:r w:rsidRPr="00431CE3">
        <w:rPr>
          <w:rFonts w:ascii="Arial" w:eastAsia="Times New Roman" w:hAnsi="Arial" w:cs="Arial"/>
          <w:bCs/>
          <w:sz w:val="20"/>
          <w:szCs w:val="20"/>
          <w:lang w:eastAsia="ja-JP"/>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28D35A72" w14:textId="77777777" w:rsidR="00750E9B" w:rsidRPr="000A7714" w:rsidRDefault="00750E9B" w:rsidP="000A7714">
      <w:pPr>
        <w:pStyle w:val="BodyText"/>
        <w:jc w:val="both"/>
        <w:rPr>
          <w:rFonts w:ascii="Arial" w:hAnsi="Arial" w:cs="Arial"/>
          <w:sz w:val="20"/>
        </w:rPr>
      </w:pPr>
    </w:p>
    <w:p w14:paraId="4F418621" w14:textId="77777777" w:rsidR="00750E9B" w:rsidRPr="000A7714" w:rsidRDefault="00750E9B" w:rsidP="000A7714">
      <w:pPr>
        <w:autoSpaceDE w:val="0"/>
        <w:autoSpaceDN w:val="0"/>
        <w:adjustRightInd w:val="0"/>
        <w:spacing w:after="0" w:line="240" w:lineRule="auto"/>
        <w:jc w:val="both"/>
        <w:rPr>
          <w:rFonts w:ascii="Arial" w:hAnsi="Arial" w:cs="Arial"/>
          <w:b/>
          <w:sz w:val="20"/>
          <w:szCs w:val="20"/>
        </w:rPr>
      </w:pPr>
      <w:r w:rsidRPr="000A7714">
        <w:rPr>
          <w:rFonts w:ascii="Arial" w:hAnsi="Arial" w:cs="Arial"/>
          <w:b/>
          <w:sz w:val="20"/>
          <w:szCs w:val="20"/>
        </w:rPr>
        <w:t xml:space="preserve">7.  </w:t>
      </w:r>
      <w:r w:rsidRPr="000A7714">
        <w:rPr>
          <w:rFonts w:ascii="Arial" w:hAnsi="Arial" w:cs="Arial"/>
          <w:b/>
          <w:sz w:val="20"/>
          <w:szCs w:val="20"/>
        </w:rPr>
        <w:tab/>
        <w:t xml:space="preserve">Audits and Monitoring. [Modified] </w:t>
      </w:r>
    </w:p>
    <w:p w14:paraId="1FC37B1A" w14:textId="77777777" w:rsidR="00750E9B" w:rsidRPr="000A7714" w:rsidRDefault="00750E9B" w:rsidP="000A7714">
      <w:pPr>
        <w:autoSpaceDE w:val="0"/>
        <w:autoSpaceDN w:val="0"/>
        <w:adjustRightInd w:val="0"/>
        <w:spacing w:after="0" w:line="240" w:lineRule="auto"/>
        <w:jc w:val="both"/>
        <w:rPr>
          <w:rFonts w:ascii="Arial" w:hAnsi="Arial" w:cs="Arial"/>
          <w:b/>
          <w:sz w:val="20"/>
          <w:szCs w:val="20"/>
        </w:rPr>
      </w:pPr>
    </w:p>
    <w:p w14:paraId="12740AD0" w14:textId="77777777" w:rsidR="00C11D94" w:rsidRPr="00C11D94" w:rsidRDefault="00C11D94" w:rsidP="000A7714">
      <w:pPr>
        <w:numPr>
          <w:ilvl w:val="0"/>
          <w:numId w:val="1"/>
        </w:numPr>
        <w:spacing w:after="0" w:line="240" w:lineRule="auto"/>
        <w:ind w:hanging="720"/>
        <w:jc w:val="both"/>
        <w:rPr>
          <w:rFonts w:ascii="Arial" w:eastAsia="MS Mincho" w:hAnsi="Arial" w:cs="Arial"/>
          <w:sz w:val="20"/>
          <w:szCs w:val="20"/>
          <w:lang w:eastAsia="ja-JP"/>
        </w:rPr>
      </w:pPr>
      <w:r w:rsidRPr="00C11D94">
        <w:rPr>
          <w:rFonts w:ascii="Arial" w:eastAsia="MS Mincho" w:hAnsi="Arial" w:cs="Arial"/>
          <w:sz w:val="20"/>
          <w:szCs w:val="20"/>
          <w:lang w:eastAsia="ja-JP"/>
        </w:rPr>
        <w:t xml:space="preserve">The Contractor acknowledges that it may be required to submit to an audit of funds paid through this Contract.  Any such audit shall be conducted in accordance with IC § 5-11-1, </w:t>
      </w:r>
      <w:r w:rsidRPr="00C11D94">
        <w:rPr>
          <w:rFonts w:ascii="Arial" w:eastAsia="MS Mincho" w:hAnsi="Arial" w:cs="Arial"/>
          <w:i/>
          <w:sz w:val="20"/>
          <w:szCs w:val="20"/>
          <w:lang w:eastAsia="ja-JP"/>
        </w:rPr>
        <w:t>et seq.</w:t>
      </w:r>
      <w:r w:rsidRPr="00C11D94">
        <w:rPr>
          <w:rFonts w:ascii="Arial" w:eastAsia="MS Mincho" w:hAnsi="Arial" w:cs="Arial"/>
          <w:sz w:val="20"/>
          <w:szCs w:val="20"/>
          <w:lang w:eastAsia="ja-JP"/>
        </w:rPr>
        <w:t>, and audit guidelines specified by the State.</w:t>
      </w:r>
    </w:p>
    <w:p w14:paraId="7319C077" w14:textId="77777777" w:rsidR="00750E9B" w:rsidRPr="000A7714" w:rsidRDefault="00750E9B" w:rsidP="000A7714">
      <w:pPr>
        <w:spacing w:after="0" w:line="240" w:lineRule="auto"/>
        <w:ind w:left="720"/>
        <w:jc w:val="both"/>
        <w:rPr>
          <w:rFonts w:ascii="Arial" w:hAnsi="Arial" w:cs="Arial"/>
          <w:sz w:val="20"/>
          <w:szCs w:val="20"/>
        </w:rPr>
      </w:pPr>
    </w:p>
    <w:p w14:paraId="4E0D005C" w14:textId="77777777" w:rsidR="00902345" w:rsidRPr="00902345" w:rsidRDefault="00902345" w:rsidP="000A7714">
      <w:pPr>
        <w:numPr>
          <w:ilvl w:val="0"/>
          <w:numId w:val="1"/>
        </w:numPr>
        <w:spacing w:after="0" w:line="240" w:lineRule="auto"/>
        <w:ind w:hanging="720"/>
        <w:jc w:val="both"/>
        <w:rPr>
          <w:rFonts w:ascii="Arial" w:eastAsia="MS Mincho" w:hAnsi="Arial" w:cs="Arial"/>
          <w:color w:val="000000"/>
          <w:sz w:val="20"/>
          <w:szCs w:val="20"/>
          <w:lang w:eastAsia="ja-JP"/>
        </w:rPr>
      </w:pPr>
      <w:r w:rsidRPr="00902345">
        <w:rPr>
          <w:rFonts w:ascii="Arial" w:eastAsia="MS Mincho" w:hAnsi="Arial" w:cs="Arial"/>
          <w:color w:val="000000"/>
          <w:sz w:val="20"/>
          <w:szCs w:val="20"/>
          <w:lang w:eastAsia="ja-JP"/>
        </w:rPr>
        <w:t xml:space="preserve">The State considers the Contractor to be a "Contractor" under 2 C.F.R. 200.331 for the purposes of this Contract.  However, if it is determined the Contractor is a "subrecipient" and if required by applicable provisions of 2 C.F.R. 200 (Uniform Administrative Requirements, Cost Principles, and Audit Requirements), Contractor shall arrange for a financial and compliance audit of funds provided by the State pursuant to this Contract, which complies with 2 C.F.R. 200.500 et seq.  Such audit shall be of the actual entity, or distinct portion thereof that is the Contractor, and not of a parent, member, or subsidiary corporation of the Contractor, except to the extent such an expanded audit may be determined by the Indiana State Board of Accounts or the State to be in the best interests of the State.  </w:t>
      </w:r>
    </w:p>
    <w:p w14:paraId="3262D09D" w14:textId="77777777" w:rsidR="00902345" w:rsidRPr="00902345" w:rsidRDefault="00902345" w:rsidP="000A7714">
      <w:pPr>
        <w:spacing w:after="0" w:line="240" w:lineRule="auto"/>
        <w:jc w:val="both"/>
        <w:outlineLvl w:val="0"/>
        <w:rPr>
          <w:rFonts w:ascii="Arial" w:eastAsia="MS Mincho" w:hAnsi="Arial" w:cs="Arial"/>
          <w:color w:val="000000"/>
          <w:kern w:val="28"/>
          <w:sz w:val="20"/>
          <w:szCs w:val="20"/>
          <w:lang w:eastAsia="ja-JP"/>
        </w:rPr>
      </w:pPr>
    </w:p>
    <w:p w14:paraId="13E9F06D" w14:textId="77777777" w:rsidR="00902345" w:rsidRPr="00902345" w:rsidRDefault="00902345" w:rsidP="000A7714">
      <w:pPr>
        <w:spacing w:after="0" w:line="240" w:lineRule="auto"/>
        <w:ind w:left="720"/>
        <w:jc w:val="both"/>
        <w:outlineLvl w:val="0"/>
        <w:rPr>
          <w:rFonts w:ascii="Arial" w:eastAsia="MS Mincho" w:hAnsi="Arial" w:cs="Arial"/>
          <w:color w:val="000000"/>
          <w:kern w:val="28"/>
          <w:sz w:val="20"/>
          <w:szCs w:val="20"/>
          <w:lang w:eastAsia="ja-JP"/>
        </w:rPr>
      </w:pPr>
      <w:r w:rsidRPr="00902345">
        <w:rPr>
          <w:rFonts w:ascii="Arial" w:eastAsia="MS Mincho" w:hAnsi="Arial" w:cs="Arial"/>
          <w:color w:val="000000"/>
          <w:kern w:val="28"/>
          <w:sz w:val="20"/>
          <w:szCs w:val="20"/>
          <w:lang w:eastAsia="ja-JP"/>
        </w:rPr>
        <w:t xml:space="preserve">The Contractor and its subcontractors shall permit all examinations and shall generate and maintain all documentation necessary to comply with all audit requirements of this Contract. </w:t>
      </w:r>
    </w:p>
    <w:p w14:paraId="6EB15A76" w14:textId="77777777" w:rsidR="00750E9B" w:rsidRPr="000A7714" w:rsidRDefault="00750E9B" w:rsidP="000A7714">
      <w:pPr>
        <w:spacing w:after="0" w:line="240" w:lineRule="auto"/>
        <w:ind w:left="720"/>
        <w:jc w:val="both"/>
        <w:rPr>
          <w:rFonts w:ascii="Arial" w:hAnsi="Arial" w:cs="Arial"/>
          <w:sz w:val="20"/>
          <w:szCs w:val="20"/>
        </w:rPr>
      </w:pPr>
    </w:p>
    <w:p w14:paraId="24E863B2" w14:textId="77777777" w:rsidR="00750E9B" w:rsidRPr="000A7714" w:rsidRDefault="00750E9B" w:rsidP="000A7714">
      <w:pPr>
        <w:suppressAutoHyphens/>
        <w:spacing w:after="0" w:line="240" w:lineRule="auto"/>
        <w:ind w:left="720" w:hanging="720"/>
        <w:jc w:val="both"/>
        <w:rPr>
          <w:rFonts w:ascii="Arial" w:hAnsi="Arial" w:cs="Arial"/>
          <w:spacing w:val="-3"/>
          <w:sz w:val="20"/>
          <w:szCs w:val="20"/>
        </w:rPr>
      </w:pPr>
      <w:r w:rsidRPr="000A7714">
        <w:rPr>
          <w:rFonts w:ascii="Arial" w:hAnsi="Arial" w:cs="Arial"/>
          <w:spacing w:val="-3"/>
          <w:sz w:val="20"/>
          <w:szCs w:val="20"/>
        </w:rPr>
        <w:t>C.</w:t>
      </w:r>
      <w:r w:rsidRPr="000A7714">
        <w:rPr>
          <w:rFonts w:ascii="Arial" w:hAnsi="Arial" w:cs="Arial"/>
          <w:spacing w:val="-3"/>
          <w:sz w:val="20"/>
          <w:szCs w:val="20"/>
        </w:rPr>
        <w:tab/>
        <w:t>In addition to an independent audit completed in accordance with paragraph A or B of this Section, the State may, in its discretion, conduct a separate audit(s) of funds provided pursuant to this Contract and/or any other necessary on-site monitoring reviews of the Contractor, for the purpose of:  (i) outcome tracking; (ii) quality review of the services provided by the Contractor pursuant to this Contract; and/or (iii) conducting any other program or service audits of the Contractor.</w:t>
      </w:r>
    </w:p>
    <w:p w14:paraId="02455CD7" w14:textId="77777777" w:rsidR="00750E9B" w:rsidRPr="000A7714" w:rsidRDefault="00750E9B" w:rsidP="000A7714">
      <w:pPr>
        <w:suppressAutoHyphens/>
        <w:spacing w:after="0" w:line="240" w:lineRule="auto"/>
        <w:jc w:val="both"/>
        <w:rPr>
          <w:rFonts w:ascii="Arial" w:hAnsi="Arial" w:cs="Arial"/>
          <w:spacing w:val="-3"/>
          <w:sz w:val="20"/>
          <w:szCs w:val="20"/>
        </w:rPr>
      </w:pPr>
    </w:p>
    <w:p w14:paraId="3A0747EC"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(1)</w:t>
      </w:r>
      <w:r w:rsidRPr="000A7714">
        <w:rPr>
          <w:rFonts w:ascii="Arial" w:hAnsi="Arial" w:cs="Arial"/>
          <w:spacing w:val="-3"/>
          <w:sz w:val="20"/>
          <w:szCs w:val="20"/>
        </w:rPr>
        <w:tab/>
        <w:t xml:space="preserve">The Contractor shall, upon written demand by the State, be required to repay to the State all sums paid by the State to the Contractor, for which adequate fiscal and/or service delivery documentation is not in existence for any time period audited. If an audit of the Contractor results in an audit exception, the State shall have the right to set off such amount against current or future allowable claims, demand cash repayment, or withhold payment of current claims in a like amount pending resolution between the parties of any disputed amount.  </w:t>
      </w:r>
    </w:p>
    <w:p w14:paraId="445EFBD5" w14:textId="77777777" w:rsidR="00750E9B" w:rsidRPr="000A7714" w:rsidRDefault="00750E9B" w:rsidP="000A7714">
      <w:pPr>
        <w:suppressAutoHyphens/>
        <w:spacing w:after="0" w:line="240" w:lineRule="auto"/>
        <w:jc w:val="both"/>
        <w:rPr>
          <w:rFonts w:ascii="Arial" w:hAnsi="Arial" w:cs="Arial"/>
          <w:spacing w:val="-3"/>
          <w:sz w:val="20"/>
          <w:szCs w:val="20"/>
        </w:rPr>
      </w:pPr>
    </w:p>
    <w:p w14:paraId="0AEFF5B8"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(2)</w:t>
      </w:r>
      <w:r w:rsidRPr="000A7714">
        <w:rPr>
          <w:rFonts w:ascii="Arial" w:hAnsi="Arial" w:cs="Arial"/>
          <w:spacing w:val="-3"/>
          <w:sz w:val="20"/>
          <w:szCs w:val="20"/>
        </w:rPr>
        <w:tab/>
        <w:t>The Contractor agrees that the State has the right to make recommendations and findings in connection with any financial monitoring or audit of the Contractor's operations, and the Contractor agrees to comply with any corrective actions specified by the State, within the time limits established by the State.</w:t>
      </w:r>
    </w:p>
    <w:p w14:paraId="32B2576E" w14:textId="77777777" w:rsidR="00750E9B" w:rsidRPr="000A7714" w:rsidRDefault="00750E9B" w:rsidP="000A7714">
      <w:pPr>
        <w:suppressAutoHyphens/>
        <w:spacing w:after="0" w:line="240" w:lineRule="auto"/>
        <w:jc w:val="both"/>
        <w:rPr>
          <w:rFonts w:ascii="Arial" w:hAnsi="Arial" w:cs="Arial"/>
          <w:spacing w:val="-3"/>
          <w:sz w:val="20"/>
          <w:szCs w:val="20"/>
        </w:rPr>
      </w:pPr>
    </w:p>
    <w:p w14:paraId="7ED0EAA7"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(3)</w:t>
      </w:r>
      <w:r w:rsidRPr="000A7714">
        <w:rPr>
          <w:rFonts w:ascii="Arial" w:hAnsi="Arial" w:cs="Arial"/>
          <w:spacing w:val="-3"/>
          <w:sz w:val="20"/>
          <w:szCs w:val="20"/>
        </w:rPr>
        <w:tab/>
        <w:t xml:space="preserve">The Contractor will provide to the State, upon request, a copy of any document or report prepared and maintained by the Contractor relative to costs incurred in providing the services described in this Contract (including its exhibits/attachments). </w:t>
      </w:r>
    </w:p>
    <w:p w14:paraId="2FC704C0" w14:textId="77777777" w:rsidR="00750E9B" w:rsidRPr="000A7714" w:rsidRDefault="00750E9B" w:rsidP="000A7714">
      <w:pPr>
        <w:suppressAutoHyphens/>
        <w:spacing w:after="0" w:line="240" w:lineRule="auto"/>
        <w:jc w:val="both"/>
        <w:rPr>
          <w:rFonts w:ascii="Arial" w:hAnsi="Arial" w:cs="Arial"/>
          <w:spacing w:val="-3"/>
          <w:sz w:val="20"/>
          <w:szCs w:val="20"/>
        </w:rPr>
      </w:pPr>
    </w:p>
    <w:p w14:paraId="010E0BCD"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(4)</w:t>
      </w:r>
      <w:r w:rsidRPr="000A7714">
        <w:rPr>
          <w:rFonts w:ascii="Arial" w:hAnsi="Arial" w:cs="Arial"/>
          <w:spacing w:val="-3"/>
          <w:sz w:val="20"/>
          <w:szCs w:val="20"/>
        </w:rPr>
        <w:tab/>
        <w:t xml:space="preserve">The parties agree that any authorized employee or representative of the State, the state of Indiana or the United States (hereinafter referred to as “governmental agent”) shall have the right to enter the premises of the Contractor or any subcontractor of the Contractor and inspect or audit any records or property agreements maintained by the Contractor or its subcontractors in connection with this Contract. The Contractor and its subcontractors shall make all books, records, and documents that relate to their activities under this Contract available for inspection, review, and audit when requested by a governmental agent. The Contractor shall ensure the cooperation of its employees, officers, board members, and subcontractors in any review, audit, or inspection conducted by a governmental agent. </w:t>
      </w:r>
    </w:p>
    <w:p w14:paraId="12E766FB" w14:textId="77777777" w:rsidR="00750E9B" w:rsidRPr="000A7714" w:rsidRDefault="00750E9B" w:rsidP="000A7714">
      <w:pPr>
        <w:suppressAutoHyphens/>
        <w:spacing w:after="0" w:line="240" w:lineRule="auto"/>
        <w:jc w:val="both"/>
        <w:rPr>
          <w:rFonts w:ascii="Arial" w:hAnsi="Arial" w:cs="Arial"/>
          <w:spacing w:val="-3"/>
          <w:sz w:val="20"/>
          <w:szCs w:val="20"/>
        </w:rPr>
      </w:pPr>
    </w:p>
    <w:p w14:paraId="526664CE"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(5)</w:t>
      </w:r>
      <w:r w:rsidRPr="000A7714">
        <w:rPr>
          <w:rFonts w:ascii="Arial" w:hAnsi="Arial" w:cs="Arial"/>
          <w:spacing w:val="-3"/>
          <w:sz w:val="20"/>
          <w:szCs w:val="20"/>
        </w:rPr>
        <w:tab/>
        <w:t>Following any State monitoring visit to the Contractor, the State may provide a written report to the Contractor. If the State chooses to provide a written report following a State monitoring visit to the Contractor, the State shall provide such report within sixty (60) days of such monitoring visit. The State’s report may contain observations, evaluations, suggestions and/or specific directions for corrective action by the Contractor. In the event that specific corrective action is required, the Contractor will have sixty (60) days from the receipt of the directions to comply, unless a different time period for correction is specified by State. A failure of the Contractor to comply with the State’s specific directions will be treated as a breach of this Contract. In the case of a dispute, the State and the Contractor will meet at their earliest convenience to resolve the issue in question.</w:t>
      </w:r>
    </w:p>
    <w:p w14:paraId="3D360BF7" w14:textId="77777777" w:rsidR="00750E9B" w:rsidRPr="000A7714" w:rsidRDefault="00750E9B" w:rsidP="000A7714">
      <w:pPr>
        <w:suppressAutoHyphens/>
        <w:spacing w:after="0" w:line="240" w:lineRule="auto"/>
        <w:ind w:left="1440" w:hanging="720"/>
        <w:jc w:val="both"/>
        <w:rPr>
          <w:rFonts w:ascii="Arial" w:hAnsi="Arial" w:cs="Arial"/>
          <w:spacing w:val="-3"/>
          <w:sz w:val="20"/>
          <w:szCs w:val="20"/>
        </w:rPr>
      </w:pPr>
    </w:p>
    <w:p w14:paraId="5D75CBB6"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 xml:space="preserve">D.  </w:t>
      </w:r>
      <w:r w:rsidRPr="000A7714">
        <w:rPr>
          <w:rFonts w:ascii="Arial" w:hAnsi="Arial" w:cs="Arial"/>
          <w:sz w:val="20"/>
          <w:szCs w:val="20"/>
        </w:rPr>
        <w:tab/>
        <w:t>In the event the Contractor is performing services under this contract that require the Contractor, employee, and/or subcontractor to maintain any credentials or certification, the State may, in its discretion, require an audit be completed either by the State or the applicable credentialing or certifying organization.</w:t>
      </w:r>
    </w:p>
    <w:p w14:paraId="0B14DBD0" w14:textId="77777777" w:rsidR="00750E9B" w:rsidRDefault="00750E9B" w:rsidP="000A7714">
      <w:pPr>
        <w:spacing w:after="0" w:line="240" w:lineRule="auto"/>
        <w:ind w:left="720" w:hanging="720"/>
        <w:jc w:val="both"/>
        <w:rPr>
          <w:rFonts w:ascii="Arial" w:hAnsi="Arial" w:cs="Arial"/>
          <w:b/>
          <w:sz w:val="20"/>
          <w:szCs w:val="20"/>
        </w:rPr>
      </w:pPr>
      <w:r w:rsidRPr="000A7714">
        <w:rPr>
          <w:rFonts w:ascii="Arial" w:hAnsi="Arial" w:cs="Arial"/>
          <w:sz w:val="20"/>
          <w:szCs w:val="20"/>
        </w:rPr>
        <w:t>E.</w:t>
      </w:r>
      <w:r w:rsidRPr="000A7714">
        <w:rPr>
          <w:rFonts w:ascii="Arial" w:hAnsi="Arial" w:cs="Arial"/>
          <w:sz w:val="20"/>
          <w:szCs w:val="20"/>
        </w:rPr>
        <w:tab/>
        <w:t xml:space="preserve">As required, the Contractor shall timely file an “Entity Annual Report” (Form E-1) with the State and the Indiana State Board of Accounts. </w:t>
      </w:r>
      <w:r w:rsidRPr="000A7714">
        <w:rPr>
          <w:rFonts w:ascii="Arial" w:hAnsi="Arial" w:cs="Arial"/>
          <w:b/>
          <w:sz w:val="20"/>
          <w:szCs w:val="20"/>
        </w:rPr>
        <w:tab/>
      </w:r>
      <w:r w:rsidRPr="000A7714">
        <w:rPr>
          <w:rFonts w:ascii="Arial" w:hAnsi="Arial" w:cs="Arial"/>
          <w:b/>
          <w:sz w:val="20"/>
          <w:szCs w:val="20"/>
        </w:rPr>
        <w:tab/>
      </w:r>
    </w:p>
    <w:p w14:paraId="7B675231" w14:textId="77777777" w:rsidR="00EF6560" w:rsidRPr="000A7714" w:rsidRDefault="00EF6560" w:rsidP="000A7714">
      <w:pPr>
        <w:spacing w:after="0" w:line="240" w:lineRule="auto"/>
        <w:ind w:left="720" w:hanging="720"/>
        <w:jc w:val="both"/>
        <w:rPr>
          <w:rFonts w:ascii="Arial" w:hAnsi="Arial" w:cs="Arial"/>
          <w:color w:val="FF0000"/>
          <w:sz w:val="20"/>
          <w:szCs w:val="20"/>
        </w:rPr>
      </w:pPr>
    </w:p>
    <w:p w14:paraId="3A41741C" w14:textId="77777777" w:rsidR="00750E9B" w:rsidRPr="000A7714" w:rsidRDefault="00750E9B" w:rsidP="000A7714">
      <w:pPr>
        <w:pStyle w:val="BodyText"/>
        <w:jc w:val="both"/>
        <w:rPr>
          <w:rFonts w:ascii="Arial" w:hAnsi="Arial" w:cs="Arial"/>
          <w:b/>
          <w:sz w:val="20"/>
        </w:rPr>
      </w:pPr>
      <w:r w:rsidRPr="000A7714">
        <w:rPr>
          <w:rFonts w:ascii="Arial" w:hAnsi="Arial" w:cs="Arial"/>
          <w:b/>
          <w:sz w:val="20"/>
        </w:rPr>
        <w:t xml:space="preserve">8.  </w:t>
      </w:r>
      <w:r w:rsidRPr="000A7714">
        <w:rPr>
          <w:rFonts w:ascii="Arial" w:hAnsi="Arial" w:cs="Arial"/>
          <w:b/>
          <w:sz w:val="20"/>
        </w:rPr>
        <w:tab/>
        <w:t xml:space="preserve">Authority to Bind Contractor.  </w:t>
      </w:r>
    </w:p>
    <w:p w14:paraId="7C101CD3" w14:textId="77777777" w:rsidR="00750E9B" w:rsidRPr="000A7714" w:rsidRDefault="00750E9B" w:rsidP="000A7714">
      <w:pPr>
        <w:pStyle w:val="BodyText"/>
        <w:jc w:val="both"/>
        <w:rPr>
          <w:rFonts w:ascii="Arial" w:hAnsi="Arial" w:cs="Arial"/>
          <w:b/>
          <w:sz w:val="20"/>
        </w:rPr>
      </w:pPr>
    </w:p>
    <w:p w14:paraId="126872C7" w14:textId="77777777" w:rsidR="002E0584" w:rsidRPr="002E0584" w:rsidRDefault="002E0584" w:rsidP="000A7714">
      <w:pPr>
        <w:numPr>
          <w:ilvl w:val="0"/>
          <w:numId w:val="4"/>
        </w:numPr>
        <w:spacing w:after="0" w:line="240" w:lineRule="auto"/>
        <w:jc w:val="both"/>
        <w:rPr>
          <w:rFonts w:ascii="Arial" w:eastAsia="Times New Roman" w:hAnsi="Arial" w:cs="Arial"/>
          <w:bCs/>
          <w:sz w:val="20"/>
          <w:szCs w:val="20"/>
          <w:lang w:eastAsia="ja-JP"/>
        </w:rPr>
      </w:pPr>
      <w:r w:rsidRPr="002E0584">
        <w:rPr>
          <w:rFonts w:ascii="Arial" w:eastAsia="Times New Roman" w:hAnsi="Arial" w:cs="Arial"/>
          <w:bCs/>
          <w:sz w:val="20"/>
          <w:szCs w:val="20"/>
          <w:lang w:eastAsia="ja-JP"/>
        </w:rPr>
        <w:t>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4CCF925E" w14:textId="77777777" w:rsidR="00750E9B" w:rsidRPr="000A7714" w:rsidRDefault="00750E9B" w:rsidP="000A7714">
      <w:pPr>
        <w:pStyle w:val="BodyText"/>
        <w:jc w:val="both"/>
        <w:rPr>
          <w:rFonts w:ascii="Arial" w:hAnsi="Arial" w:cs="Arial"/>
          <w:sz w:val="20"/>
        </w:rPr>
      </w:pPr>
    </w:p>
    <w:p w14:paraId="5C0CB038" w14:textId="77777777" w:rsidR="0019085F" w:rsidRPr="000A7714" w:rsidRDefault="00750E9B" w:rsidP="000A7714">
      <w:pPr>
        <w:numPr>
          <w:ilvl w:val="0"/>
          <w:numId w:val="4"/>
        </w:numPr>
        <w:spacing w:after="0" w:line="240" w:lineRule="auto"/>
        <w:jc w:val="both"/>
        <w:rPr>
          <w:rFonts w:ascii="Arial" w:eastAsia="Times New Roman" w:hAnsi="Arial" w:cs="Arial"/>
          <w:bCs/>
          <w:sz w:val="20"/>
          <w:szCs w:val="20"/>
          <w:lang w:eastAsia="ja-JP"/>
        </w:rPr>
      </w:pPr>
      <w:r w:rsidRPr="000A7714">
        <w:rPr>
          <w:rFonts w:ascii="Arial" w:hAnsi="Arial" w:cs="Arial"/>
          <w:b/>
          <w:sz w:val="20"/>
          <w:szCs w:val="20"/>
        </w:rPr>
        <w:t xml:space="preserve">9.  </w:t>
      </w:r>
      <w:r w:rsidRPr="000A7714">
        <w:rPr>
          <w:rFonts w:ascii="Arial" w:hAnsi="Arial" w:cs="Arial"/>
          <w:b/>
          <w:sz w:val="20"/>
          <w:szCs w:val="20"/>
        </w:rPr>
        <w:tab/>
        <w:t xml:space="preserve">Changes in Work. </w:t>
      </w:r>
      <w:r w:rsidR="0019085F" w:rsidRPr="000A7714">
        <w:rPr>
          <w:rFonts w:ascii="Arial" w:eastAsia="MS Mincho" w:hAnsi="Arial" w:cs="Arial"/>
          <w:b/>
          <w:bCs/>
          <w:sz w:val="20"/>
          <w:szCs w:val="20"/>
          <w:lang w:eastAsia="ja-JP"/>
        </w:rPr>
        <w:t xml:space="preserve">[Modified] </w:t>
      </w:r>
    </w:p>
    <w:p w14:paraId="6DD13F30" w14:textId="77777777" w:rsidR="0019085F" w:rsidRPr="0019085F" w:rsidRDefault="0019085F" w:rsidP="000A7714">
      <w:pPr>
        <w:spacing w:after="0" w:line="240" w:lineRule="auto"/>
        <w:ind w:left="720"/>
        <w:rPr>
          <w:rFonts w:ascii="Arial" w:eastAsia="MS Mincho" w:hAnsi="Arial" w:cs="Arial"/>
          <w:bCs/>
          <w:sz w:val="20"/>
          <w:szCs w:val="20"/>
          <w:lang w:eastAsia="ja-JP"/>
        </w:rPr>
      </w:pPr>
    </w:p>
    <w:p w14:paraId="0F721564" w14:textId="77777777" w:rsidR="0019085F" w:rsidRPr="0019085F" w:rsidRDefault="0019085F" w:rsidP="000A7714">
      <w:pPr>
        <w:numPr>
          <w:ilvl w:val="0"/>
          <w:numId w:val="4"/>
        </w:numPr>
        <w:spacing w:after="0" w:line="240" w:lineRule="auto"/>
        <w:jc w:val="both"/>
        <w:rPr>
          <w:rFonts w:ascii="Arial" w:eastAsia="Times New Roman" w:hAnsi="Arial" w:cs="Arial"/>
          <w:bCs/>
          <w:sz w:val="20"/>
          <w:szCs w:val="20"/>
          <w:lang w:eastAsia="ja-JP"/>
        </w:rPr>
      </w:pPr>
      <w:r w:rsidRPr="0019085F">
        <w:rPr>
          <w:rFonts w:ascii="Arial" w:eastAsia="MS Mincho" w:hAnsi="Arial" w:cs="Arial"/>
          <w:bCs/>
          <w:sz w:val="20"/>
          <w:szCs w:val="20"/>
          <w:lang w:eastAsia="ja-JP"/>
        </w:rPr>
        <w:t>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With the exception of the modification procedures set forth in Section 31, this Contract may only be amended, supplemented or modified by a written document executed in the same manner as this Contract.</w:t>
      </w:r>
    </w:p>
    <w:p w14:paraId="3E7AAFBC" w14:textId="26AB6809" w:rsidR="00750E9B" w:rsidRPr="000A7714" w:rsidRDefault="00750E9B" w:rsidP="000A7714">
      <w:pPr>
        <w:spacing w:after="0" w:line="240" w:lineRule="auto"/>
        <w:jc w:val="both"/>
        <w:rPr>
          <w:rFonts w:ascii="Arial" w:hAnsi="Arial" w:cs="Arial"/>
          <w:sz w:val="20"/>
          <w:szCs w:val="20"/>
        </w:rPr>
      </w:pPr>
    </w:p>
    <w:p w14:paraId="03B4A428" w14:textId="77777777" w:rsidR="00750E9B" w:rsidRPr="000A7714" w:rsidRDefault="00750E9B" w:rsidP="000A7714">
      <w:pPr>
        <w:widowControl w:val="0"/>
        <w:spacing w:after="0" w:line="240" w:lineRule="auto"/>
        <w:jc w:val="both"/>
        <w:rPr>
          <w:rFonts w:ascii="Arial" w:hAnsi="Arial" w:cs="Arial"/>
          <w:b/>
          <w:sz w:val="20"/>
          <w:szCs w:val="20"/>
        </w:rPr>
      </w:pPr>
      <w:r w:rsidRPr="000A7714">
        <w:rPr>
          <w:rFonts w:ascii="Arial" w:hAnsi="Arial" w:cs="Arial"/>
          <w:b/>
          <w:sz w:val="20"/>
          <w:szCs w:val="20"/>
        </w:rPr>
        <w:t xml:space="preserve">10.  </w:t>
      </w:r>
      <w:r w:rsidRPr="000A7714">
        <w:rPr>
          <w:rFonts w:ascii="Arial" w:hAnsi="Arial" w:cs="Arial"/>
          <w:b/>
          <w:sz w:val="20"/>
          <w:szCs w:val="20"/>
        </w:rPr>
        <w:tab/>
        <w:t>Compliance with Laws. [Modified]</w:t>
      </w:r>
    </w:p>
    <w:p w14:paraId="440A3260" w14:textId="77777777" w:rsidR="00750E9B" w:rsidRPr="000A7714" w:rsidRDefault="00750E9B" w:rsidP="000A7714">
      <w:pPr>
        <w:widowControl w:val="0"/>
        <w:spacing w:after="0" w:line="240" w:lineRule="auto"/>
        <w:jc w:val="both"/>
        <w:rPr>
          <w:rFonts w:ascii="Arial" w:hAnsi="Arial" w:cs="Arial"/>
          <w:b/>
          <w:sz w:val="20"/>
          <w:szCs w:val="20"/>
        </w:rPr>
      </w:pPr>
    </w:p>
    <w:p w14:paraId="788FFFD8"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A.  </w:t>
      </w:r>
      <w:r w:rsidRPr="009A0E05">
        <w:rPr>
          <w:rFonts w:ascii="Arial" w:eastAsia="MS Mincho" w:hAnsi="Arial" w:cs="Arial"/>
          <w:sz w:val="20"/>
          <w:szCs w:val="20"/>
          <w:lang w:eastAsia="ja-JP"/>
        </w:rPr>
        <w:tab/>
        <w:t>The Contractor shall comply with all applicable federal, state, and local laws, rules, regulations, and ordinances,</w:t>
      </w:r>
      <w:r w:rsidRPr="009A0E05">
        <w:rPr>
          <w:rFonts w:ascii="Arial" w:eastAsia="Times New Roman" w:hAnsi="Arial" w:cs="Arial"/>
          <w:sz w:val="20"/>
          <w:szCs w:val="20"/>
          <w:lang w:eastAsia="ja-JP"/>
        </w:rPr>
        <w:t xml:space="preserve"> </w:t>
      </w:r>
      <w:r w:rsidRPr="009A0E05">
        <w:rPr>
          <w:rFonts w:ascii="Arial" w:eastAsia="MS Mincho" w:hAnsi="Arial" w:cs="Arial"/>
          <w:sz w:val="20"/>
          <w:szCs w:val="20"/>
          <w:lang w:eastAsia="ja-JP"/>
        </w:rPr>
        <w:t xml:space="preserve">including any disaster plan protocol (Title IV-E and Title IV-B), and all provisions </w:t>
      </w:r>
      <w:r w:rsidRPr="009A0E05">
        <w:rPr>
          <w:rFonts w:ascii="Arial" w:eastAsia="MS Mincho" w:hAnsi="Arial" w:cs="Arial"/>
          <w:sz w:val="20"/>
          <w:szCs w:val="20"/>
          <w:lang w:eastAsia="ja-JP"/>
        </w:rPr>
        <w:lastRenderedPageBreak/>
        <w:t>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4756FF93"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6F9778DA"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B.  </w:t>
      </w:r>
      <w:r w:rsidRPr="009A0E05">
        <w:rPr>
          <w:rFonts w:ascii="Arial" w:eastAsia="MS Mincho" w:hAnsi="Arial" w:cs="Arial"/>
          <w:sz w:val="20"/>
          <w:szCs w:val="20"/>
          <w:lang w:eastAsia="ja-JP"/>
        </w:rPr>
        <w:tab/>
        <w:t xml:space="preserve">The Contractor and its agents shall abide by all ethical requirements that apply to persons who have a business relationship with the State as set forth in IC § 4-2-6, </w:t>
      </w:r>
      <w:r w:rsidRPr="009A0E05">
        <w:rPr>
          <w:rFonts w:ascii="Arial" w:eastAsia="MS Mincho" w:hAnsi="Arial" w:cs="Arial"/>
          <w:i/>
          <w:sz w:val="20"/>
          <w:szCs w:val="20"/>
          <w:lang w:eastAsia="ja-JP"/>
        </w:rPr>
        <w:t>et seq.</w:t>
      </w:r>
      <w:r w:rsidRPr="009A0E05">
        <w:rPr>
          <w:rFonts w:ascii="Arial" w:eastAsia="MS Mincho" w:hAnsi="Arial" w:cs="Arial"/>
          <w:sz w:val="20"/>
          <w:szCs w:val="20"/>
          <w:lang w:eastAsia="ja-JP"/>
        </w:rPr>
        <w:t>,</w:t>
      </w:r>
      <w:r w:rsidRPr="009A0E05">
        <w:rPr>
          <w:rFonts w:ascii="Arial" w:eastAsia="MS Mincho" w:hAnsi="Arial" w:cs="Arial"/>
          <w:i/>
          <w:sz w:val="20"/>
          <w:szCs w:val="20"/>
          <w:lang w:eastAsia="ja-JP"/>
        </w:rPr>
        <w:t xml:space="preserve"> </w:t>
      </w:r>
      <w:r w:rsidRPr="009A0E05">
        <w:rPr>
          <w:rFonts w:ascii="Arial" w:eastAsia="MS Mincho" w:hAnsi="Arial" w:cs="Arial"/>
          <w:sz w:val="20"/>
          <w:szCs w:val="20"/>
          <w:lang w:eastAsia="ja-JP"/>
        </w:rPr>
        <w:t xml:space="preserve">IC § 4-2-7, </w:t>
      </w:r>
      <w:r w:rsidRPr="009A0E05">
        <w:rPr>
          <w:rFonts w:ascii="Arial" w:eastAsia="MS Mincho" w:hAnsi="Arial" w:cs="Arial"/>
          <w:i/>
          <w:sz w:val="20"/>
          <w:szCs w:val="20"/>
          <w:lang w:eastAsia="ja-JP"/>
        </w:rPr>
        <w:t>et seq</w:t>
      </w:r>
      <w:r w:rsidRPr="009A0E05">
        <w:rPr>
          <w:rFonts w:ascii="Arial" w:eastAsia="MS Mincho" w:hAnsi="Arial" w:cs="Arial"/>
          <w:sz w:val="20"/>
          <w:szCs w:val="20"/>
          <w:lang w:eastAsia="ja-JP"/>
        </w:rPr>
        <w:t>., and</w:t>
      </w:r>
      <w:r w:rsidRPr="009A0E05">
        <w:rPr>
          <w:rFonts w:ascii="Arial" w:eastAsia="MS Mincho" w:hAnsi="Arial" w:cs="Arial"/>
          <w:i/>
          <w:sz w:val="20"/>
          <w:szCs w:val="20"/>
          <w:lang w:eastAsia="ja-JP"/>
        </w:rPr>
        <w:t xml:space="preserve"> </w:t>
      </w:r>
      <w:r w:rsidRPr="009A0E05">
        <w:rPr>
          <w:rFonts w:ascii="Arial" w:eastAsia="MS Mincho" w:hAnsi="Arial" w:cs="Arial"/>
          <w:sz w:val="20"/>
          <w:szCs w:val="20"/>
          <w:lang w:eastAsia="ja-JP"/>
        </w:rPr>
        <w:t xml:space="preserve">the regulations promulgated thereunder.  </w:t>
      </w:r>
      <w:r w:rsidRPr="009A0E05">
        <w:rPr>
          <w:rFonts w:ascii="Arial" w:eastAsia="Times New Roman" w:hAnsi="Arial" w:cs="Arial"/>
          <w:b/>
          <w:bCs/>
          <w:sz w:val="20"/>
          <w:szCs w:val="20"/>
          <w:lang w:eastAsia="ja-JP"/>
        </w:rPr>
        <w:t>If the Contractor has knowledge, or would have acquired knowledge with reasonable inquiry, that a state officer, employee, or special state appointee, as those terms are defined in IC</w:t>
      </w:r>
      <w:r w:rsidRPr="009A0E05">
        <w:rPr>
          <w:rFonts w:ascii="Arial" w:eastAsia="MS Mincho" w:hAnsi="Arial" w:cs="Arial"/>
          <w:sz w:val="20"/>
          <w:szCs w:val="20"/>
          <w:lang w:eastAsia="ja-JP"/>
        </w:rPr>
        <w:t xml:space="preserve"> </w:t>
      </w:r>
      <w:r w:rsidRPr="009A0E05">
        <w:rPr>
          <w:rFonts w:ascii="Arial" w:eastAsia="MS Mincho" w:hAnsi="Arial" w:cs="Arial"/>
          <w:b/>
          <w:sz w:val="20"/>
          <w:szCs w:val="20"/>
          <w:lang w:eastAsia="ja-JP"/>
        </w:rPr>
        <w:t xml:space="preserve">§ </w:t>
      </w:r>
      <w:r w:rsidRPr="009A0E05">
        <w:rPr>
          <w:rFonts w:ascii="Arial" w:eastAsia="Times New Roman" w:hAnsi="Arial" w:cs="Arial"/>
          <w:b/>
          <w:bCs/>
          <w:sz w:val="20"/>
          <w:szCs w:val="20"/>
          <w:lang w:eastAsia="ja-JP"/>
        </w:rPr>
        <w:t>4-2-6-1, has a financial interest in the Contract, the Contractor shall ensure compliance with the disclosure requirements in IC</w:t>
      </w:r>
      <w:r w:rsidRPr="009A0E05">
        <w:rPr>
          <w:rFonts w:ascii="Arial" w:eastAsia="MS Mincho" w:hAnsi="Arial" w:cs="Arial"/>
          <w:sz w:val="20"/>
          <w:szCs w:val="20"/>
          <w:lang w:eastAsia="ja-JP"/>
        </w:rPr>
        <w:t xml:space="preserve"> </w:t>
      </w:r>
      <w:r w:rsidRPr="009A0E05">
        <w:rPr>
          <w:rFonts w:ascii="Arial" w:eastAsia="MS Mincho" w:hAnsi="Arial" w:cs="Arial"/>
          <w:b/>
          <w:sz w:val="20"/>
          <w:szCs w:val="20"/>
          <w:lang w:eastAsia="ja-JP"/>
        </w:rPr>
        <w:t>§</w:t>
      </w:r>
      <w:r w:rsidRPr="009A0E05">
        <w:rPr>
          <w:rFonts w:ascii="Arial" w:eastAsia="MS Mincho" w:hAnsi="Arial" w:cs="Arial"/>
          <w:sz w:val="20"/>
          <w:szCs w:val="20"/>
          <w:lang w:eastAsia="ja-JP"/>
        </w:rPr>
        <w:t xml:space="preserve"> </w:t>
      </w:r>
      <w:r w:rsidRPr="009A0E05">
        <w:rPr>
          <w:rFonts w:ascii="Arial" w:eastAsia="Times New Roman" w:hAnsi="Arial" w:cs="Arial"/>
          <w:b/>
          <w:bCs/>
          <w:sz w:val="20"/>
          <w:szCs w:val="20"/>
          <w:lang w:eastAsia="ja-JP"/>
        </w:rPr>
        <w:t xml:space="preserve">4-2-6-10.5 prior to the execution of this Contract.  </w:t>
      </w:r>
      <w:r w:rsidRPr="009A0E05">
        <w:rPr>
          <w:rFonts w:ascii="Arial" w:eastAsia="MS Mincho" w:hAnsi="Arial" w:cs="Arial"/>
          <w:sz w:val="20"/>
          <w:szCs w:val="20"/>
          <w:lang w:eastAsia="ja-JP"/>
        </w:rPr>
        <w:t xml:space="preserve">If the Contractor is not familiar with these ethical requirements, the Contractor should refer any questions to the Indiana State Ethics Commission, or visit the Inspector General’s website at </w:t>
      </w:r>
      <w:r w:rsidRPr="009A0E05">
        <w:rPr>
          <w:rFonts w:ascii="Arial" w:eastAsia="Times New Roman" w:hAnsi="Arial" w:cs="Arial"/>
          <w:sz w:val="20"/>
          <w:szCs w:val="20"/>
          <w:u w:val="single"/>
          <w:lang w:eastAsia="ja-JP"/>
        </w:rPr>
        <w:t>http://www.in.gov/ig/</w:t>
      </w:r>
      <w:r w:rsidRPr="009A0E05">
        <w:rPr>
          <w:rFonts w:ascii="Arial" w:eastAsia="Times New Roman" w:hAnsi="Arial" w:cs="Arial"/>
          <w:sz w:val="20"/>
          <w:szCs w:val="20"/>
          <w:lang w:eastAsia="ja-JP"/>
        </w:rPr>
        <w:t xml:space="preserve">.  </w:t>
      </w:r>
      <w:r w:rsidRPr="009A0E05">
        <w:rPr>
          <w:rFonts w:ascii="Arial" w:eastAsia="MS Mincho" w:hAnsi="Arial" w:cs="Arial"/>
          <w:sz w:val="20"/>
          <w:szCs w:val="20"/>
          <w:lang w:eastAsia="ja-JP"/>
        </w:rPr>
        <w:t>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210423DB"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36E04853"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C.  </w:t>
      </w:r>
      <w:r w:rsidRPr="009A0E05">
        <w:rPr>
          <w:rFonts w:ascii="Arial" w:eastAsia="MS Mincho" w:hAnsi="Arial" w:cs="Arial"/>
          <w:sz w:val="20"/>
          <w:szCs w:val="20"/>
          <w:lang w:eastAsia="ja-JP"/>
        </w:rPr>
        <w:tab/>
        <w:t>Before this Contract may be moved through the State signature process, it must pass review by the DWD and DOR.  The Contractor acknowledges that this Contract cannot proceed while any DOR or DWD “holds” exist.  Thus, if the Contractor has unpaid unemployment insurance or unpaid taxes to the State, this Contract will be held until these issues are resolved.</w:t>
      </w:r>
    </w:p>
    <w:p w14:paraId="554361BB"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p>
    <w:p w14:paraId="15092B03"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D.  </w:t>
      </w:r>
      <w:r w:rsidRPr="009A0E05">
        <w:rPr>
          <w:rFonts w:ascii="Arial" w:eastAsia="MS Mincho" w:hAnsi="Arial" w:cs="Arial"/>
          <w:sz w:val="20"/>
          <w:szCs w:val="20"/>
          <w:lang w:eastAsia="ja-JP"/>
        </w:rPr>
        <w:tab/>
        <w:t>The Contractor certifies by entering into this Contract that neither it nor its principal(s) are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w:t>
      </w:r>
    </w:p>
    <w:p w14:paraId="1BC3D108"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4236E990"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E.  </w:t>
      </w:r>
      <w:r w:rsidRPr="009A0E05">
        <w:rPr>
          <w:rFonts w:ascii="Arial" w:eastAsia="MS Mincho" w:hAnsi="Arial" w:cs="Arial"/>
          <w:sz w:val="20"/>
          <w:szCs w:val="20"/>
          <w:lang w:eastAsia="ja-JP"/>
        </w:rPr>
        <w:tab/>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  In the event of DCS’ receipt of a report (verbal or written) of criminal or potentially criminal activity by a member of the Contractor’s staff (including any of the Contractor’s subcontractors and their staff) that potentially threatens or endangers the life, health, or safety of any DCS’ ward(s), DCS may immediately require a temporary suspension of such member of the Contractor’s staff (including any of the Contractor’s subcontractors and their staff) pending an investigation into the report.</w:t>
      </w:r>
    </w:p>
    <w:p w14:paraId="4FAB01FE"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6E784E74"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 xml:space="preserve">F.  </w:t>
      </w:r>
      <w:r w:rsidRPr="009A0E05">
        <w:rPr>
          <w:rFonts w:ascii="Arial" w:eastAsia="MS Mincho" w:hAnsi="Arial" w:cs="Arial"/>
          <w:sz w:val="20"/>
          <w:szCs w:val="20"/>
          <w:lang w:eastAsia="ja-JP"/>
        </w:rPr>
        <w:tab/>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1866A889"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355C54EE" w14:textId="77777777" w:rsidR="009A0E05" w:rsidRPr="009A0E05" w:rsidRDefault="009A0E05" w:rsidP="000A7714">
      <w:pPr>
        <w:widowControl w:val="0"/>
        <w:spacing w:after="0" w:line="240" w:lineRule="auto"/>
        <w:ind w:left="720" w:hanging="720"/>
        <w:jc w:val="both"/>
        <w:rPr>
          <w:rFonts w:ascii="Arial" w:eastAsia="MS Mincho" w:hAnsi="Arial" w:cs="Arial"/>
          <w:sz w:val="20"/>
          <w:szCs w:val="20"/>
          <w:lang w:eastAsia="ja-JP"/>
        </w:rPr>
      </w:pPr>
      <w:r w:rsidRPr="009A0E05">
        <w:rPr>
          <w:rFonts w:ascii="Arial" w:eastAsia="MS Mincho" w:hAnsi="Arial" w:cs="Arial"/>
          <w:sz w:val="20"/>
          <w:szCs w:val="20"/>
          <w:lang w:eastAsia="ja-JP"/>
        </w:rPr>
        <w:t>G.</w:t>
      </w:r>
      <w:r w:rsidRPr="009A0E05">
        <w:rPr>
          <w:rFonts w:ascii="Arial" w:eastAsia="MS Mincho" w:hAnsi="Arial" w:cs="Arial"/>
          <w:sz w:val="20"/>
          <w:szCs w:val="20"/>
          <w:lang w:eastAsia="ja-JP"/>
        </w:rPr>
        <w:tab/>
        <w:t>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w:t>
      </w:r>
    </w:p>
    <w:p w14:paraId="3232FB0A" w14:textId="77777777" w:rsidR="009A0E05" w:rsidRPr="009A0E05" w:rsidRDefault="009A0E05" w:rsidP="000A7714">
      <w:pPr>
        <w:widowControl w:val="0"/>
        <w:spacing w:after="0" w:line="240" w:lineRule="auto"/>
        <w:ind w:hanging="720"/>
        <w:jc w:val="both"/>
        <w:rPr>
          <w:rFonts w:ascii="Arial" w:eastAsia="MS Mincho" w:hAnsi="Arial" w:cs="Arial"/>
          <w:sz w:val="20"/>
          <w:szCs w:val="20"/>
          <w:lang w:eastAsia="ja-JP"/>
        </w:rPr>
      </w:pPr>
    </w:p>
    <w:p w14:paraId="68D57A88" w14:textId="77777777" w:rsidR="009A0E05" w:rsidRPr="009A0E05" w:rsidRDefault="009A0E05" w:rsidP="000A7714">
      <w:pPr>
        <w:widowControl w:val="0"/>
        <w:spacing w:after="0" w:line="240" w:lineRule="auto"/>
        <w:ind w:left="720" w:hanging="720"/>
        <w:jc w:val="both"/>
        <w:rPr>
          <w:rFonts w:ascii="Arial" w:eastAsia="MS Mincho" w:hAnsi="Arial" w:cs="Arial"/>
          <w:b/>
          <w:sz w:val="20"/>
          <w:szCs w:val="20"/>
          <w:lang w:eastAsia="ja-JP"/>
        </w:rPr>
      </w:pPr>
      <w:r w:rsidRPr="009A0E05">
        <w:rPr>
          <w:rFonts w:ascii="Arial" w:eastAsia="MS Mincho" w:hAnsi="Arial" w:cs="Arial"/>
          <w:sz w:val="20"/>
          <w:szCs w:val="20"/>
          <w:lang w:eastAsia="ja-JP"/>
        </w:rPr>
        <w:t xml:space="preserve">H.  </w:t>
      </w:r>
      <w:r w:rsidRPr="009A0E05">
        <w:rPr>
          <w:rFonts w:ascii="Arial" w:eastAsia="MS Mincho" w:hAnsi="Arial" w:cs="Arial"/>
          <w:sz w:val="20"/>
          <w:szCs w:val="20"/>
          <w:lang w:eastAsia="ja-JP"/>
        </w:rPr>
        <w:tab/>
        <w:t xml:space="preserve">The Contractor affirms that, if it is an entity described in IC Title 23, it is properly registered and </w:t>
      </w:r>
      <w:r w:rsidRPr="009A0E05">
        <w:rPr>
          <w:rFonts w:ascii="Arial" w:eastAsia="MS Mincho" w:hAnsi="Arial" w:cs="Arial"/>
          <w:sz w:val="20"/>
          <w:szCs w:val="20"/>
          <w:lang w:eastAsia="ja-JP"/>
        </w:rPr>
        <w:lastRenderedPageBreak/>
        <w:t>owes no outstanding reports to the Indiana Secretary of State.</w:t>
      </w:r>
    </w:p>
    <w:p w14:paraId="277E98D6" w14:textId="77777777" w:rsidR="00750E9B" w:rsidRPr="000A7714" w:rsidRDefault="00750E9B" w:rsidP="000A7714">
      <w:pPr>
        <w:pStyle w:val="ListParagraph"/>
        <w:ind w:left="0"/>
        <w:jc w:val="both"/>
        <w:rPr>
          <w:rFonts w:ascii="Arial" w:hAnsi="Arial" w:cs="Arial"/>
          <w:sz w:val="20"/>
          <w:szCs w:val="20"/>
        </w:rPr>
      </w:pPr>
    </w:p>
    <w:p w14:paraId="3EBA145F" w14:textId="77777777" w:rsidR="00750E9B" w:rsidRPr="000A7714" w:rsidRDefault="00750E9B" w:rsidP="000A7714">
      <w:pPr>
        <w:autoSpaceDE w:val="0"/>
        <w:autoSpaceDN w:val="0"/>
        <w:adjustRightInd w:val="0"/>
        <w:spacing w:after="0" w:line="240" w:lineRule="auto"/>
        <w:jc w:val="both"/>
        <w:rPr>
          <w:rFonts w:ascii="Arial" w:hAnsi="Arial" w:cs="Arial"/>
          <w:sz w:val="20"/>
          <w:szCs w:val="20"/>
        </w:rPr>
      </w:pPr>
      <w:r w:rsidRPr="000A7714">
        <w:rPr>
          <w:rFonts w:ascii="Arial" w:hAnsi="Arial" w:cs="Arial"/>
          <w:sz w:val="20"/>
          <w:szCs w:val="20"/>
        </w:rPr>
        <w:t xml:space="preserve">I.  </w:t>
      </w:r>
      <w:r w:rsidRPr="000A7714">
        <w:rPr>
          <w:rFonts w:ascii="Arial" w:hAnsi="Arial" w:cs="Arial"/>
          <w:sz w:val="20"/>
          <w:szCs w:val="20"/>
        </w:rPr>
        <w:tab/>
        <w:t>As required by IC §5-22-3-7:</w:t>
      </w:r>
    </w:p>
    <w:p w14:paraId="03AC570F" w14:textId="77777777" w:rsidR="00750E9B" w:rsidRPr="000A7714" w:rsidRDefault="00750E9B" w:rsidP="000A7714">
      <w:pPr>
        <w:spacing w:after="0" w:line="240" w:lineRule="auto"/>
        <w:ind w:firstLine="720"/>
        <w:jc w:val="both"/>
        <w:rPr>
          <w:rFonts w:ascii="Arial" w:hAnsi="Arial" w:cs="Arial"/>
          <w:sz w:val="20"/>
          <w:szCs w:val="20"/>
        </w:rPr>
      </w:pPr>
      <w:r w:rsidRPr="000A7714">
        <w:rPr>
          <w:rFonts w:ascii="Arial" w:hAnsi="Arial" w:cs="Arial"/>
          <w:bCs/>
          <w:sz w:val="20"/>
          <w:szCs w:val="20"/>
        </w:rPr>
        <w:t xml:space="preserve">(1)  </w:t>
      </w:r>
      <w:r w:rsidRPr="000A7714">
        <w:rPr>
          <w:rFonts w:ascii="Arial" w:hAnsi="Arial" w:cs="Arial"/>
          <w:bCs/>
          <w:sz w:val="20"/>
          <w:szCs w:val="20"/>
        </w:rPr>
        <w:tab/>
      </w:r>
      <w:r w:rsidRPr="000A7714">
        <w:rPr>
          <w:rFonts w:ascii="Arial" w:hAnsi="Arial" w:cs="Arial"/>
          <w:sz w:val="20"/>
          <w:szCs w:val="20"/>
        </w:rPr>
        <w:t>The Contractor and any principals of the Contractor certify that:</w:t>
      </w:r>
    </w:p>
    <w:p w14:paraId="05948610" w14:textId="77777777" w:rsidR="00750E9B" w:rsidRPr="000A7714" w:rsidRDefault="00750E9B" w:rsidP="000A7714">
      <w:pPr>
        <w:spacing w:after="0" w:line="240" w:lineRule="auto"/>
        <w:ind w:left="2160" w:hanging="720"/>
        <w:jc w:val="both"/>
        <w:rPr>
          <w:rFonts w:ascii="Arial" w:hAnsi="Arial" w:cs="Arial"/>
          <w:sz w:val="20"/>
          <w:szCs w:val="20"/>
        </w:rPr>
      </w:pPr>
      <w:r w:rsidRPr="000A7714">
        <w:rPr>
          <w:rFonts w:ascii="Arial" w:hAnsi="Arial" w:cs="Arial"/>
          <w:sz w:val="20"/>
          <w:szCs w:val="20"/>
        </w:rPr>
        <w:t>(A)</w:t>
      </w:r>
      <w:r w:rsidRPr="000A7714">
        <w:rPr>
          <w:rFonts w:ascii="Arial" w:hAnsi="Arial" w:cs="Arial"/>
          <w:bCs/>
          <w:sz w:val="20"/>
          <w:szCs w:val="20"/>
        </w:rPr>
        <w:t xml:space="preserve"> </w:t>
      </w:r>
      <w:r w:rsidRPr="000A7714">
        <w:rPr>
          <w:rFonts w:ascii="Arial" w:hAnsi="Arial" w:cs="Arial"/>
          <w:sz w:val="20"/>
          <w:szCs w:val="20"/>
        </w:rPr>
        <w:tab/>
        <w:t>the Contractor, except for de minimis and nonsystematic violations, has not violated the terms of:</w:t>
      </w:r>
    </w:p>
    <w:p w14:paraId="2DE7BC5A" w14:textId="77777777" w:rsidR="00750E9B" w:rsidRPr="000A7714" w:rsidRDefault="00750E9B" w:rsidP="000A7714">
      <w:pPr>
        <w:spacing w:after="0" w:line="240" w:lineRule="auto"/>
        <w:ind w:left="1440" w:firstLine="720"/>
        <w:jc w:val="both"/>
        <w:rPr>
          <w:rFonts w:ascii="Arial" w:hAnsi="Arial" w:cs="Arial"/>
          <w:sz w:val="20"/>
          <w:szCs w:val="20"/>
        </w:rPr>
      </w:pPr>
      <w:r w:rsidRPr="000A7714">
        <w:rPr>
          <w:rFonts w:ascii="Arial" w:hAnsi="Arial" w:cs="Arial"/>
          <w:bCs/>
          <w:sz w:val="20"/>
          <w:szCs w:val="20"/>
        </w:rPr>
        <w:t xml:space="preserve">(i)    </w:t>
      </w:r>
      <w:r w:rsidRPr="000A7714">
        <w:rPr>
          <w:rFonts w:ascii="Arial" w:hAnsi="Arial" w:cs="Arial"/>
          <w:bCs/>
          <w:sz w:val="20"/>
          <w:szCs w:val="20"/>
        </w:rPr>
        <w:tab/>
      </w:r>
      <w:r w:rsidRPr="000A7714">
        <w:rPr>
          <w:rFonts w:ascii="Arial" w:hAnsi="Arial" w:cs="Arial"/>
          <w:sz w:val="20"/>
          <w:szCs w:val="20"/>
        </w:rPr>
        <w:t>IC</w:t>
      </w:r>
      <w:r w:rsidRPr="000A7714">
        <w:rPr>
          <w:rFonts w:ascii="Arial" w:hAnsi="Arial" w:cs="Arial"/>
          <w:bCs/>
          <w:sz w:val="20"/>
          <w:szCs w:val="20"/>
        </w:rPr>
        <w:t xml:space="preserve"> § </w:t>
      </w:r>
      <w:r w:rsidRPr="000A7714">
        <w:rPr>
          <w:rFonts w:ascii="Arial" w:hAnsi="Arial" w:cs="Arial"/>
          <w:sz w:val="20"/>
          <w:szCs w:val="20"/>
        </w:rPr>
        <w:t xml:space="preserve">24-4.7 [Telephone Solicitation </w:t>
      </w:r>
      <w:r w:rsidRPr="000A7714">
        <w:rPr>
          <w:rFonts w:ascii="Arial" w:hAnsi="Arial" w:cs="Arial"/>
          <w:bCs/>
          <w:sz w:val="20"/>
          <w:szCs w:val="20"/>
        </w:rPr>
        <w:t>of</w:t>
      </w:r>
      <w:r w:rsidRPr="000A7714">
        <w:rPr>
          <w:rFonts w:ascii="Arial" w:hAnsi="Arial" w:cs="Arial"/>
          <w:sz w:val="20"/>
          <w:szCs w:val="20"/>
        </w:rPr>
        <w:t xml:space="preserve"> Consumers];</w:t>
      </w:r>
    </w:p>
    <w:p w14:paraId="2E318670" w14:textId="77777777" w:rsidR="00750E9B" w:rsidRPr="000A7714" w:rsidRDefault="00750E9B" w:rsidP="000A7714">
      <w:pPr>
        <w:spacing w:after="0" w:line="240" w:lineRule="auto"/>
        <w:ind w:left="1440" w:firstLine="720"/>
        <w:jc w:val="both"/>
        <w:rPr>
          <w:rFonts w:ascii="Arial" w:hAnsi="Arial" w:cs="Arial"/>
          <w:sz w:val="20"/>
          <w:szCs w:val="20"/>
        </w:rPr>
      </w:pPr>
      <w:r w:rsidRPr="000A7714">
        <w:rPr>
          <w:rFonts w:ascii="Arial" w:hAnsi="Arial" w:cs="Arial"/>
          <w:bCs/>
          <w:sz w:val="20"/>
          <w:szCs w:val="20"/>
        </w:rPr>
        <w:t xml:space="preserve">(ii)   </w:t>
      </w:r>
      <w:r w:rsidRPr="000A7714">
        <w:rPr>
          <w:rFonts w:ascii="Arial" w:hAnsi="Arial" w:cs="Arial"/>
          <w:bCs/>
          <w:sz w:val="20"/>
          <w:szCs w:val="20"/>
        </w:rPr>
        <w:tab/>
      </w:r>
      <w:r w:rsidRPr="000A7714">
        <w:rPr>
          <w:rFonts w:ascii="Arial" w:hAnsi="Arial" w:cs="Arial"/>
          <w:sz w:val="20"/>
          <w:szCs w:val="20"/>
        </w:rPr>
        <w:t>IC</w:t>
      </w:r>
      <w:r w:rsidRPr="000A7714">
        <w:rPr>
          <w:rFonts w:ascii="Arial" w:hAnsi="Arial" w:cs="Arial"/>
          <w:bCs/>
          <w:sz w:val="20"/>
          <w:szCs w:val="20"/>
        </w:rPr>
        <w:t xml:space="preserve"> § </w:t>
      </w:r>
      <w:r w:rsidRPr="000A7714">
        <w:rPr>
          <w:rFonts w:ascii="Arial" w:hAnsi="Arial" w:cs="Arial"/>
          <w:sz w:val="20"/>
          <w:szCs w:val="20"/>
        </w:rPr>
        <w:t>24-5-12 [</w:t>
      </w:r>
      <w:bookmarkStart w:id="3" w:name="IC24-5-12"/>
      <w:r w:rsidRPr="000A7714">
        <w:rPr>
          <w:rFonts w:ascii="Arial" w:hAnsi="Arial" w:cs="Arial"/>
          <w:sz w:val="20"/>
          <w:szCs w:val="20"/>
        </w:rPr>
        <w:t>Telephone Solicitations</w:t>
      </w:r>
      <w:bookmarkEnd w:id="3"/>
      <w:r w:rsidRPr="000A7714">
        <w:rPr>
          <w:rFonts w:ascii="Arial" w:hAnsi="Arial" w:cs="Arial"/>
          <w:sz w:val="20"/>
          <w:szCs w:val="20"/>
        </w:rPr>
        <w:t xml:space="preserve">]; or </w:t>
      </w:r>
    </w:p>
    <w:p w14:paraId="3CFF43F0" w14:textId="77777777" w:rsidR="00750E9B" w:rsidRPr="000A7714" w:rsidRDefault="00750E9B" w:rsidP="000A7714">
      <w:pPr>
        <w:spacing w:after="0" w:line="240" w:lineRule="auto"/>
        <w:ind w:left="2160"/>
        <w:jc w:val="both"/>
        <w:rPr>
          <w:rFonts w:ascii="Arial" w:hAnsi="Arial" w:cs="Arial"/>
          <w:sz w:val="20"/>
          <w:szCs w:val="20"/>
        </w:rPr>
      </w:pPr>
      <w:r w:rsidRPr="000A7714">
        <w:rPr>
          <w:rFonts w:ascii="Arial" w:hAnsi="Arial" w:cs="Arial"/>
          <w:bCs/>
          <w:sz w:val="20"/>
          <w:szCs w:val="20"/>
        </w:rPr>
        <w:t xml:space="preserve">(iii) </w:t>
      </w:r>
      <w:r w:rsidRPr="000A7714">
        <w:rPr>
          <w:rFonts w:ascii="Arial" w:hAnsi="Arial" w:cs="Arial"/>
          <w:bCs/>
          <w:sz w:val="20"/>
          <w:szCs w:val="20"/>
        </w:rPr>
        <w:tab/>
      </w:r>
      <w:r w:rsidRPr="000A7714">
        <w:rPr>
          <w:rFonts w:ascii="Arial" w:hAnsi="Arial" w:cs="Arial"/>
          <w:sz w:val="20"/>
          <w:szCs w:val="20"/>
        </w:rPr>
        <w:t>IC</w:t>
      </w:r>
      <w:r w:rsidRPr="000A7714">
        <w:rPr>
          <w:rFonts w:ascii="Arial" w:hAnsi="Arial" w:cs="Arial"/>
          <w:bCs/>
          <w:sz w:val="20"/>
          <w:szCs w:val="20"/>
        </w:rPr>
        <w:t xml:space="preserve"> § </w:t>
      </w:r>
      <w:r w:rsidRPr="000A7714">
        <w:rPr>
          <w:rFonts w:ascii="Arial" w:hAnsi="Arial" w:cs="Arial"/>
          <w:sz w:val="20"/>
          <w:szCs w:val="20"/>
        </w:rPr>
        <w:t>24-5-14 [</w:t>
      </w:r>
      <w:bookmarkStart w:id="4" w:name="IC24-5-14"/>
      <w:r w:rsidRPr="000A7714">
        <w:rPr>
          <w:rFonts w:ascii="Arial" w:hAnsi="Arial" w:cs="Arial"/>
          <w:sz w:val="20"/>
          <w:szCs w:val="20"/>
        </w:rPr>
        <w:t>Regulation of Automatic Dialing Machines</w:t>
      </w:r>
      <w:bookmarkEnd w:id="4"/>
      <w:r w:rsidRPr="000A7714">
        <w:rPr>
          <w:rFonts w:ascii="Arial" w:hAnsi="Arial" w:cs="Arial"/>
          <w:sz w:val="20"/>
          <w:szCs w:val="20"/>
        </w:rPr>
        <w:t>];</w:t>
      </w:r>
    </w:p>
    <w:p w14:paraId="27DE3271" w14:textId="77777777" w:rsidR="00750E9B" w:rsidRPr="000A7714" w:rsidRDefault="00750E9B" w:rsidP="000A7714">
      <w:pPr>
        <w:spacing w:after="0" w:line="240" w:lineRule="auto"/>
        <w:ind w:left="2160"/>
        <w:jc w:val="both"/>
        <w:rPr>
          <w:rFonts w:ascii="Arial" w:hAnsi="Arial" w:cs="Arial"/>
          <w:sz w:val="20"/>
          <w:szCs w:val="20"/>
        </w:rPr>
      </w:pPr>
      <w:r w:rsidRPr="000A7714">
        <w:rPr>
          <w:rFonts w:ascii="Arial" w:hAnsi="Arial" w:cs="Arial"/>
          <w:sz w:val="20"/>
          <w:szCs w:val="20"/>
        </w:rPr>
        <w:t>in the previous three hundred sixty-five (365) days, even if IC</w:t>
      </w:r>
      <w:r w:rsidRPr="000A7714">
        <w:rPr>
          <w:rFonts w:ascii="Arial" w:hAnsi="Arial" w:cs="Arial"/>
          <w:bCs/>
          <w:sz w:val="20"/>
          <w:szCs w:val="20"/>
        </w:rPr>
        <w:t xml:space="preserve"> § </w:t>
      </w:r>
      <w:r w:rsidRPr="000A7714">
        <w:rPr>
          <w:rFonts w:ascii="Arial" w:hAnsi="Arial" w:cs="Arial"/>
          <w:sz w:val="20"/>
          <w:szCs w:val="20"/>
        </w:rPr>
        <w:t xml:space="preserve">24-4.7 is preempted by federal law; and </w:t>
      </w:r>
    </w:p>
    <w:p w14:paraId="1241F43E" w14:textId="77777777" w:rsidR="00750E9B" w:rsidRPr="000A7714" w:rsidRDefault="00750E9B" w:rsidP="000A7714">
      <w:pPr>
        <w:spacing w:after="0" w:line="240" w:lineRule="auto"/>
        <w:ind w:left="2160" w:hanging="720"/>
        <w:jc w:val="both"/>
        <w:rPr>
          <w:rFonts w:ascii="Arial" w:hAnsi="Arial" w:cs="Arial"/>
          <w:sz w:val="20"/>
          <w:szCs w:val="20"/>
        </w:rPr>
      </w:pPr>
      <w:r w:rsidRPr="000A7714">
        <w:rPr>
          <w:rFonts w:ascii="Arial" w:hAnsi="Arial" w:cs="Arial"/>
          <w:sz w:val="20"/>
          <w:szCs w:val="20"/>
        </w:rPr>
        <w:t>(B)</w:t>
      </w:r>
      <w:r w:rsidRPr="000A7714">
        <w:rPr>
          <w:rFonts w:ascii="Arial" w:hAnsi="Arial" w:cs="Arial"/>
          <w:bCs/>
          <w:sz w:val="20"/>
          <w:szCs w:val="20"/>
        </w:rPr>
        <w:t xml:space="preserve"> </w:t>
      </w:r>
      <w:r w:rsidRPr="000A7714">
        <w:rPr>
          <w:rFonts w:ascii="Arial" w:hAnsi="Arial" w:cs="Arial"/>
          <w:sz w:val="20"/>
          <w:szCs w:val="20"/>
        </w:rPr>
        <w:tab/>
        <w:t>the Contractor will not violate the terms of IC</w:t>
      </w:r>
      <w:r w:rsidRPr="000A7714">
        <w:rPr>
          <w:rFonts w:ascii="Arial" w:hAnsi="Arial" w:cs="Arial"/>
          <w:bCs/>
          <w:sz w:val="20"/>
          <w:szCs w:val="20"/>
        </w:rPr>
        <w:t xml:space="preserve"> § </w:t>
      </w:r>
      <w:r w:rsidRPr="000A7714">
        <w:rPr>
          <w:rFonts w:ascii="Arial" w:hAnsi="Arial" w:cs="Arial"/>
          <w:sz w:val="20"/>
          <w:szCs w:val="20"/>
        </w:rPr>
        <w:t>24-4.7 for the duration of the Contract, even if IC</w:t>
      </w:r>
      <w:r w:rsidRPr="000A7714">
        <w:rPr>
          <w:rFonts w:ascii="Arial" w:hAnsi="Arial" w:cs="Arial"/>
          <w:bCs/>
          <w:sz w:val="20"/>
          <w:szCs w:val="20"/>
        </w:rPr>
        <w:t xml:space="preserve"> § </w:t>
      </w:r>
      <w:r w:rsidRPr="000A7714">
        <w:rPr>
          <w:rFonts w:ascii="Arial" w:hAnsi="Arial" w:cs="Arial"/>
          <w:sz w:val="20"/>
          <w:szCs w:val="20"/>
        </w:rPr>
        <w:t>24-4.7 is preempted by federal law.</w:t>
      </w:r>
    </w:p>
    <w:p w14:paraId="0743A42D" w14:textId="77777777" w:rsidR="00750E9B" w:rsidRPr="000A7714" w:rsidRDefault="00750E9B" w:rsidP="000A7714">
      <w:pPr>
        <w:spacing w:after="0" w:line="240" w:lineRule="auto"/>
        <w:ind w:left="1440" w:hanging="720"/>
        <w:jc w:val="both"/>
        <w:rPr>
          <w:rFonts w:ascii="Arial" w:hAnsi="Arial" w:cs="Arial"/>
          <w:sz w:val="20"/>
          <w:szCs w:val="20"/>
        </w:rPr>
      </w:pPr>
      <w:r w:rsidRPr="000A7714">
        <w:rPr>
          <w:rFonts w:ascii="Arial" w:hAnsi="Arial" w:cs="Arial"/>
          <w:bCs/>
          <w:sz w:val="20"/>
          <w:szCs w:val="20"/>
        </w:rPr>
        <w:t xml:space="preserve">(2) </w:t>
      </w:r>
      <w:r w:rsidRPr="000A7714">
        <w:rPr>
          <w:rFonts w:ascii="Arial" w:hAnsi="Arial" w:cs="Arial"/>
          <w:bCs/>
          <w:sz w:val="20"/>
          <w:szCs w:val="20"/>
        </w:rPr>
        <w:tab/>
      </w:r>
      <w:r w:rsidRPr="000A7714">
        <w:rPr>
          <w:rFonts w:ascii="Arial" w:hAnsi="Arial" w:cs="Arial"/>
          <w:sz w:val="20"/>
          <w:szCs w:val="20"/>
        </w:rPr>
        <w:t>The Contractor and any principals of the Contractor certify that an affiliate or principal of the Contractor and any agent acting on behalf of the Contractor or on behalf of an affiliate or principal of the Contractor, except for de minimis and nonsystematic violations,</w:t>
      </w:r>
    </w:p>
    <w:p w14:paraId="48FE07EC" w14:textId="77777777" w:rsidR="00750E9B" w:rsidRPr="000A7714" w:rsidRDefault="00750E9B" w:rsidP="000A7714">
      <w:pPr>
        <w:spacing w:after="0" w:line="240" w:lineRule="auto"/>
        <w:ind w:left="2160" w:hanging="720"/>
        <w:jc w:val="both"/>
        <w:rPr>
          <w:rFonts w:ascii="Arial" w:hAnsi="Arial" w:cs="Arial"/>
          <w:sz w:val="20"/>
          <w:szCs w:val="20"/>
        </w:rPr>
      </w:pPr>
      <w:r w:rsidRPr="000A7714">
        <w:rPr>
          <w:rFonts w:ascii="Arial" w:hAnsi="Arial" w:cs="Arial"/>
          <w:sz w:val="20"/>
          <w:szCs w:val="20"/>
        </w:rPr>
        <w:t>(A)</w:t>
      </w:r>
      <w:r w:rsidRPr="000A7714">
        <w:rPr>
          <w:rFonts w:ascii="Arial" w:hAnsi="Arial" w:cs="Arial"/>
          <w:bCs/>
          <w:sz w:val="20"/>
          <w:szCs w:val="20"/>
        </w:rPr>
        <w:t xml:space="preserve"> </w:t>
      </w:r>
      <w:r w:rsidRPr="000A7714">
        <w:rPr>
          <w:rFonts w:ascii="Arial" w:hAnsi="Arial" w:cs="Arial"/>
          <w:sz w:val="20"/>
          <w:szCs w:val="20"/>
        </w:rPr>
        <w:tab/>
        <w:t>has not violated the terms of IC</w:t>
      </w:r>
      <w:r w:rsidRPr="000A7714">
        <w:rPr>
          <w:rFonts w:ascii="Arial" w:hAnsi="Arial" w:cs="Arial"/>
          <w:bCs/>
          <w:sz w:val="20"/>
          <w:szCs w:val="20"/>
        </w:rPr>
        <w:t xml:space="preserve"> § </w:t>
      </w:r>
      <w:r w:rsidRPr="000A7714">
        <w:rPr>
          <w:rFonts w:ascii="Arial" w:hAnsi="Arial" w:cs="Arial"/>
          <w:sz w:val="20"/>
          <w:szCs w:val="20"/>
        </w:rPr>
        <w:t>24-4.7 in the previous three hundred sixty-five (365) days, even if IC</w:t>
      </w:r>
      <w:r w:rsidRPr="000A7714">
        <w:rPr>
          <w:rFonts w:ascii="Arial" w:hAnsi="Arial" w:cs="Arial"/>
          <w:bCs/>
          <w:sz w:val="20"/>
          <w:szCs w:val="20"/>
        </w:rPr>
        <w:t xml:space="preserve"> § </w:t>
      </w:r>
      <w:r w:rsidRPr="000A7714">
        <w:rPr>
          <w:rFonts w:ascii="Arial" w:hAnsi="Arial" w:cs="Arial"/>
          <w:sz w:val="20"/>
          <w:szCs w:val="20"/>
        </w:rPr>
        <w:t>24-4.7 is preempted by federal law; and</w:t>
      </w:r>
      <w:r w:rsidRPr="000A7714">
        <w:rPr>
          <w:rFonts w:ascii="Arial" w:hAnsi="Arial" w:cs="Arial"/>
          <w:bCs/>
          <w:sz w:val="20"/>
          <w:szCs w:val="20"/>
        </w:rPr>
        <w:t xml:space="preserve"> </w:t>
      </w:r>
    </w:p>
    <w:p w14:paraId="5482BDB4" w14:textId="77777777" w:rsidR="00750E9B" w:rsidRPr="000A7714" w:rsidRDefault="00750E9B" w:rsidP="000A7714">
      <w:pPr>
        <w:spacing w:after="0" w:line="240" w:lineRule="auto"/>
        <w:ind w:left="2160" w:hanging="720"/>
        <w:jc w:val="both"/>
        <w:rPr>
          <w:rFonts w:ascii="Arial" w:hAnsi="Arial" w:cs="Arial"/>
          <w:sz w:val="20"/>
          <w:szCs w:val="20"/>
        </w:rPr>
      </w:pPr>
      <w:r w:rsidRPr="000A7714">
        <w:rPr>
          <w:rFonts w:ascii="Arial" w:hAnsi="Arial" w:cs="Arial"/>
          <w:sz w:val="20"/>
          <w:szCs w:val="20"/>
        </w:rPr>
        <w:t xml:space="preserve">(B) </w:t>
      </w:r>
      <w:r w:rsidRPr="000A7714">
        <w:rPr>
          <w:rFonts w:ascii="Arial" w:hAnsi="Arial" w:cs="Arial"/>
          <w:bCs/>
          <w:sz w:val="20"/>
          <w:szCs w:val="20"/>
        </w:rPr>
        <w:tab/>
      </w:r>
      <w:r w:rsidRPr="000A7714">
        <w:rPr>
          <w:rFonts w:ascii="Arial" w:hAnsi="Arial" w:cs="Arial"/>
          <w:sz w:val="20"/>
          <w:szCs w:val="20"/>
        </w:rPr>
        <w:t>will not violate the terms of IC</w:t>
      </w:r>
      <w:r w:rsidRPr="000A7714">
        <w:rPr>
          <w:rFonts w:ascii="Arial" w:hAnsi="Arial" w:cs="Arial"/>
          <w:bCs/>
          <w:sz w:val="20"/>
          <w:szCs w:val="20"/>
        </w:rPr>
        <w:t xml:space="preserve"> § </w:t>
      </w:r>
      <w:r w:rsidRPr="000A7714">
        <w:rPr>
          <w:rFonts w:ascii="Arial" w:hAnsi="Arial" w:cs="Arial"/>
          <w:sz w:val="20"/>
          <w:szCs w:val="20"/>
        </w:rPr>
        <w:t>24-4.7 for the duration of the Contract, even if IC</w:t>
      </w:r>
      <w:r w:rsidRPr="000A7714">
        <w:rPr>
          <w:rFonts w:ascii="Arial" w:hAnsi="Arial" w:cs="Arial"/>
          <w:bCs/>
          <w:sz w:val="20"/>
          <w:szCs w:val="20"/>
        </w:rPr>
        <w:t xml:space="preserve"> § </w:t>
      </w:r>
      <w:r w:rsidRPr="000A7714">
        <w:rPr>
          <w:rFonts w:ascii="Arial" w:hAnsi="Arial" w:cs="Arial"/>
          <w:sz w:val="20"/>
          <w:szCs w:val="20"/>
        </w:rPr>
        <w:t>24-4.7 is preempted by federal law.</w:t>
      </w:r>
    </w:p>
    <w:p w14:paraId="36B47B7B" w14:textId="77777777" w:rsidR="00750E9B" w:rsidRPr="000A7714" w:rsidRDefault="00750E9B" w:rsidP="000A7714">
      <w:pPr>
        <w:spacing w:after="0" w:line="240" w:lineRule="auto"/>
        <w:jc w:val="both"/>
        <w:rPr>
          <w:rFonts w:ascii="Arial" w:hAnsi="Arial" w:cs="Arial"/>
          <w:bCs/>
          <w:sz w:val="20"/>
          <w:szCs w:val="20"/>
        </w:rPr>
      </w:pPr>
    </w:p>
    <w:p w14:paraId="44F1F666" w14:textId="77777777" w:rsidR="00750E9B" w:rsidRPr="000A7714" w:rsidRDefault="00750E9B" w:rsidP="000A7714">
      <w:pPr>
        <w:keepNext/>
        <w:tabs>
          <w:tab w:val="left" w:pos="-1440"/>
        </w:tabs>
        <w:spacing w:after="0" w:line="240" w:lineRule="auto"/>
        <w:jc w:val="both"/>
        <w:rPr>
          <w:rFonts w:ascii="Arial" w:hAnsi="Arial" w:cs="Arial"/>
          <w:b/>
          <w:sz w:val="20"/>
          <w:szCs w:val="20"/>
        </w:rPr>
      </w:pPr>
      <w:r w:rsidRPr="000A7714">
        <w:rPr>
          <w:rFonts w:ascii="Arial" w:hAnsi="Arial" w:cs="Arial"/>
          <w:b/>
          <w:sz w:val="20"/>
          <w:szCs w:val="20"/>
        </w:rPr>
        <w:t xml:space="preserve">11. </w:t>
      </w:r>
      <w:r w:rsidRPr="000A7714">
        <w:rPr>
          <w:rFonts w:ascii="Arial" w:hAnsi="Arial" w:cs="Arial"/>
          <w:b/>
          <w:sz w:val="20"/>
          <w:szCs w:val="20"/>
        </w:rPr>
        <w:tab/>
        <w:t xml:space="preserve">Condition of Payment. [Modified] </w:t>
      </w:r>
    </w:p>
    <w:p w14:paraId="1186834B" w14:textId="77777777" w:rsidR="00750E9B" w:rsidRPr="000A7714" w:rsidRDefault="00750E9B" w:rsidP="000A7714">
      <w:pPr>
        <w:keepNext/>
        <w:tabs>
          <w:tab w:val="left" w:pos="-1440"/>
        </w:tabs>
        <w:spacing w:after="0" w:line="240" w:lineRule="auto"/>
        <w:jc w:val="both"/>
        <w:rPr>
          <w:rFonts w:ascii="Arial" w:hAnsi="Arial" w:cs="Arial"/>
          <w:b/>
          <w:sz w:val="20"/>
          <w:szCs w:val="20"/>
        </w:rPr>
      </w:pPr>
    </w:p>
    <w:p w14:paraId="5ED5B976" w14:textId="77777777" w:rsidR="00B82AFF" w:rsidRPr="00B82AFF" w:rsidRDefault="00B82AFF" w:rsidP="000A7714">
      <w:pPr>
        <w:numPr>
          <w:ilvl w:val="0"/>
          <w:numId w:val="4"/>
        </w:numPr>
        <w:spacing w:after="0" w:line="240" w:lineRule="auto"/>
        <w:jc w:val="both"/>
        <w:rPr>
          <w:rFonts w:ascii="Arial" w:eastAsia="Times New Roman" w:hAnsi="Arial" w:cs="Arial"/>
          <w:bCs/>
          <w:sz w:val="20"/>
          <w:szCs w:val="20"/>
          <w:lang w:eastAsia="ja-JP"/>
        </w:rPr>
      </w:pPr>
      <w:r w:rsidRPr="00B82AFF">
        <w:rPr>
          <w:rFonts w:ascii="Arial" w:eastAsia="Times New Roman" w:hAnsi="Arial" w:cs="Arial"/>
          <w:bCs/>
          <w:sz w:val="20"/>
          <w:szCs w:val="20"/>
          <w:lang w:eastAsia="ja-JP"/>
        </w:rPr>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as well as in accordance with all applicable DCS Service Standards and all other specifications set forth above in Section 1 [Duties of Contractor] and in the other provisions of this Contract.. The State shall not be required to pay for work found to be unsatisfactory, inconsistent with this Contract (including, but not limited to, any applicable accreditation and/or service standards and all specifications set forth above in Section 1 [Duties of Contractor]), or performed in violation of any federal, state or local statute, ordinance, rule or regulation.</w:t>
      </w:r>
    </w:p>
    <w:p w14:paraId="52410E2D" w14:textId="77777777" w:rsidR="00750E9B" w:rsidRPr="000A7714" w:rsidRDefault="00750E9B" w:rsidP="000A7714">
      <w:pPr>
        <w:widowControl w:val="0"/>
        <w:tabs>
          <w:tab w:val="left" w:pos="-1440"/>
        </w:tabs>
        <w:spacing w:after="0" w:line="240" w:lineRule="auto"/>
        <w:jc w:val="both"/>
        <w:rPr>
          <w:rFonts w:ascii="Arial" w:hAnsi="Arial" w:cs="Arial"/>
          <w:sz w:val="20"/>
          <w:szCs w:val="20"/>
        </w:rPr>
      </w:pPr>
    </w:p>
    <w:p w14:paraId="24C9AEA3" w14:textId="77777777" w:rsidR="00750E9B" w:rsidRPr="000A7714" w:rsidRDefault="00750E9B" w:rsidP="000A7714">
      <w:pPr>
        <w:widowControl w:val="0"/>
        <w:spacing w:after="0" w:line="240" w:lineRule="auto"/>
        <w:jc w:val="both"/>
        <w:rPr>
          <w:rFonts w:ascii="Arial" w:hAnsi="Arial" w:cs="Arial"/>
          <w:b/>
          <w:sz w:val="20"/>
          <w:szCs w:val="20"/>
        </w:rPr>
      </w:pPr>
      <w:r w:rsidRPr="000A7714">
        <w:rPr>
          <w:rFonts w:ascii="Arial" w:hAnsi="Arial" w:cs="Arial"/>
          <w:b/>
          <w:sz w:val="20"/>
          <w:szCs w:val="20"/>
        </w:rPr>
        <w:t xml:space="preserve">12.  </w:t>
      </w:r>
      <w:r w:rsidRPr="000A7714">
        <w:rPr>
          <w:rFonts w:ascii="Arial" w:hAnsi="Arial" w:cs="Arial"/>
          <w:b/>
          <w:sz w:val="20"/>
          <w:szCs w:val="20"/>
        </w:rPr>
        <w:tab/>
        <w:t xml:space="preserve">Confidentiality of State Information. [Modified]  </w:t>
      </w:r>
    </w:p>
    <w:p w14:paraId="683D7855" w14:textId="77777777" w:rsidR="00750E9B" w:rsidRPr="000A7714" w:rsidRDefault="00750E9B" w:rsidP="000A7714">
      <w:pPr>
        <w:widowControl w:val="0"/>
        <w:spacing w:after="0" w:line="240" w:lineRule="auto"/>
        <w:jc w:val="both"/>
        <w:rPr>
          <w:rFonts w:ascii="Arial" w:hAnsi="Arial" w:cs="Arial"/>
          <w:b/>
          <w:sz w:val="20"/>
          <w:szCs w:val="20"/>
        </w:rPr>
      </w:pPr>
    </w:p>
    <w:p w14:paraId="727F2DD8" w14:textId="77777777" w:rsidR="00784C5E" w:rsidRPr="00784C5E" w:rsidRDefault="00784C5E" w:rsidP="000A7714">
      <w:pPr>
        <w:numPr>
          <w:ilvl w:val="0"/>
          <w:numId w:val="4"/>
        </w:numPr>
        <w:spacing w:after="0" w:line="240" w:lineRule="auto"/>
        <w:jc w:val="both"/>
        <w:rPr>
          <w:rFonts w:ascii="Arial" w:eastAsia="MS Mincho" w:hAnsi="Arial" w:cs="Arial"/>
          <w:bCs/>
          <w:sz w:val="20"/>
          <w:szCs w:val="26"/>
          <w:lang w:eastAsia="ja-JP"/>
        </w:rPr>
      </w:pPr>
      <w:r w:rsidRPr="00784C5E">
        <w:rPr>
          <w:rFonts w:ascii="Arial" w:eastAsia="MS Mincho" w:hAnsi="Arial" w:cs="Arial"/>
          <w:bCs/>
          <w:sz w:val="20"/>
          <w:szCs w:val="26"/>
          <w:lang w:eastAsia="ja-JP"/>
        </w:rPr>
        <w:t xml:space="preserve">The Contractor understands and agrees that data, materials, and information disclosed to the Contractor including, but not limited to, services recipient information received by the Contractor or its subcontractors in administering the terms and provisions of this Contract,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  </w:t>
      </w:r>
    </w:p>
    <w:p w14:paraId="140EB86C" w14:textId="77777777" w:rsidR="00784C5E" w:rsidRPr="00784C5E" w:rsidRDefault="00784C5E" w:rsidP="000A7714">
      <w:pPr>
        <w:numPr>
          <w:ilvl w:val="0"/>
          <w:numId w:val="4"/>
        </w:numPr>
        <w:spacing w:after="0" w:line="240" w:lineRule="auto"/>
        <w:jc w:val="both"/>
        <w:rPr>
          <w:rFonts w:ascii="Arial" w:eastAsia="MS Mincho" w:hAnsi="Arial" w:cs="Arial"/>
          <w:bCs/>
          <w:sz w:val="20"/>
          <w:szCs w:val="26"/>
          <w:lang w:eastAsia="ja-JP"/>
        </w:rPr>
      </w:pPr>
    </w:p>
    <w:p w14:paraId="13C5D1F1" w14:textId="77777777" w:rsidR="00784C5E" w:rsidRPr="00784C5E" w:rsidRDefault="00784C5E" w:rsidP="000A7714">
      <w:pPr>
        <w:numPr>
          <w:ilvl w:val="0"/>
          <w:numId w:val="4"/>
        </w:numPr>
        <w:spacing w:after="0" w:line="240" w:lineRule="auto"/>
        <w:jc w:val="both"/>
        <w:rPr>
          <w:rFonts w:ascii="Arial" w:eastAsia="MS Mincho" w:hAnsi="Arial" w:cs="Arial"/>
          <w:bCs/>
          <w:sz w:val="20"/>
          <w:szCs w:val="26"/>
          <w:lang w:eastAsia="ja-JP"/>
        </w:rPr>
      </w:pPr>
      <w:r w:rsidRPr="00784C5E">
        <w:rPr>
          <w:rFonts w:ascii="Arial" w:eastAsia="MS Mincho" w:hAnsi="Arial" w:cs="Arial"/>
          <w:bCs/>
          <w:sz w:val="20"/>
          <w:szCs w:val="26"/>
          <w:lang w:eastAsia="ja-JP"/>
        </w:rPr>
        <w:t>The parties acknowledge that the services to be performed by the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the Contractor, the Contractor agrees to pay the cost of the notice of disclosure of a breach of the security of the system in addition to any other claims and expenses for which it is liable under the terms of this Contract.</w:t>
      </w:r>
    </w:p>
    <w:p w14:paraId="4F0308E1" w14:textId="77777777" w:rsidR="00750E9B" w:rsidRPr="000A7714" w:rsidRDefault="00750E9B" w:rsidP="000A7714">
      <w:pPr>
        <w:spacing w:after="0" w:line="240" w:lineRule="auto"/>
        <w:jc w:val="both"/>
        <w:rPr>
          <w:rFonts w:ascii="Arial" w:hAnsi="Arial" w:cs="Arial"/>
          <w:sz w:val="20"/>
          <w:szCs w:val="20"/>
        </w:rPr>
      </w:pPr>
    </w:p>
    <w:p w14:paraId="42788BDC"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13.  </w:t>
      </w:r>
      <w:r w:rsidRPr="000A7714">
        <w:rPr>
          <w:rFonts w:ascii="Arial" w:hAnsi="Arial" w:cs="Arial"/>
          <w:b/>
          <w:sz w:val="20"/>
          <w:szCs w:val="20"/>
        </w:rPr>
        <w:tab/>
        <w:t>Continuity of Services. [Modified]</w:t>
      </w:r>
    </w:p>
    <w:p w14:paraId="259A54E2" w14:textId="77777777" w:rsidR="00750E9B" w:rsidRPr="000A7714" w:rsidRDefault="00750E9B" w:rsidP="000A7714">
      <w:pPr>
        <w:spacing w:after="0" w:line="240" w:lineRule="auto"/>
        <w:jc w:val="both"/>
        <w:rPr>
          <w:rFonts w:ascii="Arial" w:hAnsi="Arial" w:cs="Arial"/>
          <w:b/>
          <w:sz w:val="20"/>
          <w:szCs w:val="20"/>
        </w:rPr>
      </w:pPr>
    </w:p>
    <w:p w14:paraId="2CB73366" w14:textId="77777777" w:rsidR="00750E9B" w:rsidRPr="000A7714" w:rsidRDefault="00750E9B" w:rsidP="000A7714">
      <w:pPr>
        <w:spacing w:after="0" w:line="240" w:lineRule="auto"/>
        <w:ind w:left="720" w:hanging="720"/>
        <w:jc w:val="both"/>
        <w:rPr>
          <w:rFonts w:ascii="Arial" w:hAnsi="Arial" w:cs="Arial"/>
          <w:spacing w:val="-3"/>
          <w:sz w:val="20"/>
          <w:szCs w:val="20"/>
        </w:rPr>
      </w:pPr>
      <w:r w:rsidRPr="000A7714">
        <w:rPr>
          <w:rFonts w:ascii="Arial" w:hAnsi="Arial" w:cs="Arial"/>
          <w:sz w:val="20"/>
          <w:szCs w:val="20"/>
        </w:rPr>
        <w:t>A.</w:t>
      </w:r>
      <w:r w:rsidRPr="000A7714">
        <w:rPr>
          <w:rFonts w:ascii="Arial" w:hAnsi="Arial" w:cs="Arial"/>
          <w:sz w:val="20"/>
          <w:szCs w:val="20"/>
        </w:rPr>
        <w:tab/>
      </w:r>
      <w:r w:rsidRPr="000A7714">
        <w:rPr>
          <w:rFonts w:ascii="Arial" w:hAnsi="Arial" w:cs="Arial"/>
          <w:spacing w:val="-3"/>
          <w:sz w:val="20"/>
          <w:szCs w:val="20"/>
        </w:rPr>
        <w:t>The Contractor recognizes that the service(s) to be performed under this Contract are vital to the State and must be continued without interruption and that, upon Contract expiration and/or termination, a successor, either the State or another contractor, may continue t</w:t>
      </w:r>
      <w:bookmarkStart w:id="5" w:name="_Toc236554569"/>
      <w:r w:rsidRPr="000A7714">
        <w:rPr>
          <w:rFonts w:ascii="Arial" w:hAnsi="Arial" w:cs="Arial"/>
          <w:spacing w:val="-3"/>
          <w:sz w:val="20"/>
          <w:szCs w:val="20"/>
        </w:rPr>
        <w:t>hem.  The Contractor agrees to:</w:t>
      </w:r>
    </w:p>
    <w:p w14:paraId="0B3BACF8" w14:textId="77777777" w:rsidR="00750E9B" w:rsidRPr="000A7714" w:rsidRDefault="00750E9B" w:rsidP="000A7714">
      <w:pPr>
        <w:spacing w:after="0" w:line="240" w:lineRule="auto"/>
        <w:ind w:left="720"/>
        <w:jc w:val="both"/>
        <w:rPr>
          <w:rFonts w:ascii="Arial" w:hAnsi="Arial" w:cs="Arial"/>
          <w:spacing w:val="-3"/>
          <w:sz w:val="20"/>
          <w:szCs w:val="20"/>
        </w:rPr>
      </w:pPr>
      <w:r w:rsidRPr="000A7714">
        <w:rPr>
          <w:rFonts w:ascii="Arial" w:hAnsi="Arial" w:cs="Arial"/>
          <w:spacing w:val="-3"/>
          <w:sz w:val="20"/>
          <w:szCs w:val="20"/>
        </w:rPr>
        <w:t>(1)</w:t>
      </w:r>
      <w:r w:rsidRPr="000A7714">
        <w:rPr>
          <w:rFonts w:ascii="Arial" w:hAnsi="Arial" w:cs="Arial"/>
          <w:spacing w:val="-3"/>
          <w:sz w:val="20"/>
          <w:szCs w:val="20"/>
        </w:rPr>
        <w:tab/>
        <w:t>Furnish phase-in training; and</w:t>
      </w:r>
      <w:bookmarkEnd w:id="5"/>
    </w:p>
    <w:p w14:paraId="0B676290" w14:textId="77777777" w:rsidR="00750E9B" w:rsidRPr="000A7714" w:rsidRDefault="00750E9B" w:rsidP="000A7714">
      <w:pPr>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lastRenderedPageBreak/>
        <w:t>(2)</w:t>
      </w:r>
      <w:r w:rsidRPr="000A7714">
        <w:rPr>
          <w:rFonts w:ascii="Arial" w:hAnsi="Arial" w:cs="Arial"/>
          <w:spacing w:val="-3"/>
          <w:sz w:val="20"/>
          <w:szCs w:val="20"/>
        </w:rPr>
        <w:tab/>
        <w:t xml:space="preserve">Exercise its best efforts and cooperation to </w:t>
      </w:r>
      <w:proofErr w:type="gramStart"/>
      <w:r w:rsidRPr="000A7714">
        <w:rPr>
          <w:rFonts w:ascii="Arial" w:hAnsi="Arial" w:cs="Arial"/>
          <w:spacing w:val="-3"/>
          <w:sz w:val="20"/>
          <w:szCs w:val="20"/>
        </w:rPr>
        <w:t>effect</w:t>
      </w:r>
      <w:proofErr w:type="gramEnd"/>
      <w:r w:rsidRPr="000A7714">
        <w:rPr>
          <w:rFonts w:ascii="Arial" w:hAnsi="Arial" w:cs="Arial"/>
          <w:spacing w:val="-3"/>
          <w:sz w:val="20"/>
          <w:szCs w:val="20"/>
        </w:rPr>
        <w:t xml:space="preserve"> an orderly and efficient transition to a successor.</w:t>
      </w:r>
    </w:p>
    <w:p w14:paraId="183CF832" w14:textId="77777777" w:rsidR="00750E9B" w:rsidRPr="000A7714" w:rsidRDefault="00750E9B" w:rsidP="000A7714">
      <w:pPr>
        <w:tabs>
          <w:tab w:val="num" w:pos="360"/>
        </w:tabs>
        <w:spacing w:after="0" w:line="240" w:lineRule="auto"/>
        <w:jc w:val="both"/>
        <w:rPr>
          <w:rFonts w:ascii="Arial" w:hAnsi="Arial" w:cs="Arial"/>
          <w:spacing w:val="-3"/>
          <w:sz w:val="20"/>
          <w:szCs w:val="20"/>
        </w:rPr>
      </w:pPr>
    </w:p>
    <w:p w14:paraId="760A4D62" w14:textId="77777777" w:rsidR="00750E9B" w:rsidRPr="000A7714" w:rsidRDefault="00750E9B" w:rsidP="000A7714">
      <w:pPr>
        <w:spacing w:after="0" w:line="240" w:lineRule="auto"/>
        <w:jc w:val="both"/>
        <w:rPr>
          <w:rFonts w:ascii="Arial" w:hAnsi="Arial" w:cs="Arial"/>
          <w:spacing w:val="-3"/>
          <w:sz w:val="20"/>
          <w:szCs w:val="20"/>
        </w:rPr>
      </w:pPr>
      <w:r w:rsidRPr="000A7714">
        <w:rPr>
          <w:rFonts w:ascii="Arial" w:hAnsi="Arial" w:cs="Arial"/>
          <w:spacing w:val="-3"/>
          <w:sz w:val="20"/>
          <w:szCs w:val="20"/>
        </w:rPr>
        <w:t xml:space="preserve">B.  </w:t>
      </w:r>
      <w:r w:rsidRPr="000A7714">
        <w:rPr>
          <w:rFonts w:ascii="Arial" w:hAnsi="Arial" w:cs="Arial"/>
          <w:spacing w:val="-3"/>
          <w:sz w:val="20"/>
          <w:szCs w:val="20"/>
        </w:rPr>
        <w:tab/>
        <w:t>The Contractor shall, upon the State's written notice:</w:t>
      </w:r>
    </w:p>
    <w:p w14:paraId="0447A3CA" w14:textId="77777777" w:rsidR="00750E9B" w:rsidRPr="000A7714" w:rsidRDefault="00750E9B" w:rsidP="000A7714">
      <w:pPr>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(1)</w:t>
      </w:r>
      <w:r w:rsidRPr="000A7714">
        <w:rPr>
          <w:rFonts w:ascii="Arial" w:hAnsi="Arial" w:cs="Arial"/>
          <w:spacing w:val="-3"/>
          <w:sz w:val="20"/>
          <w:szCs w:val="20"/>
        </w:rPr>
        <w:tab/>
        <w:t xml:space="preserve">Furnish phase-in, phase-out services for up to two (2) months after this Contract expires or is terminated; and </w:t>
      </w:r>
    </w:p>
    <w:p w14:paraId="4B63212C" w14:textId="77777777" w:rsidR="00750E9B" w:rsidRPr="000A7714" w:rsidRDefault="00750E9B" w:rsidP="000A7714">
      <w:pPr>
        <w:spacing w:after="0" w:line="240" w:lineRule="auto"/>
        <w:ind w:left="1440" w:hanging="720"/>
        <w:jc w:val="both"/>
        <w:rPr>
          <w:rFonts w:ascii="Arial" w:hAnsi="Arial" w:cs="Arial"/>
          <w:spacing w:val="-3"/>
          <w:sz w:val="20"/>
          <w:szCs w:val="20"/>
        </w:rPr>
      </w:pPr>
      <w:r w:rsidRPr="000A7714">
        <w:rPr>
          <w:rFonts w:ascii="Arial" w:hAnsi="Arial" w:cs="Arial"/>
          <w:spacing w:val="-3"/>
          <w:sz w:val="20"/>
          <w:szCs w:val="20"/>
        </w:rPr>
        <w:t>(2)</w:t>
      </w:r>
      <w:r w:rsidRPr="000A7714">
        <w:rPr>
          <w:rFonts w:ascii="Arial" w:hAnsi="Arial" w:cs="Arial"/>
          <w:spacing w:val="-3"/>
          <w:sz w:val="20"/>
          <w:szCs w:val="20"/>
        </w:rPr>
        <w:tab/>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34FC75F1" w14:textId="77777777" w:rsidR="00750E9B" w:rsidRPr="000A7714" w:rsidRDefault="00750E9B" w:rsidP="000A7714">
      <w:pPr>
        <w:tabs>
          <w:tab w:val="num" w:pos="360"/>
        </w:tabs>
        <w:spacing w:after="0" w:line="240" w:lineRule="auto"/>
        <w:jc w:val="both"/>
        <w:rPr>
          <w:rFonts w:ascii="Arial" w:hAnsi="Arial" w:cs="Arial"/>
          <w:spacing w:val="-3"/>
          <w:sz w:val="20"/>
          <w:szCs w:val="20"/>
        </w:rPr>
      </w:pPr>
    </w:p>
    <w:p w14:paraId="54457A0A" w14:textId="77777777" w:rsidR="00750E9B" w:rsidRPr="000A7714" w:rsidRDefault="00750E9B" w:rsidP="000A7714">
      <w:pPr>
        <w:spacing w:after="0" w:line="240" w:lineRule="auto"/>
        <w:ind w:left="720" w:hanging="720"/>
        <w:jc w:val="both"/>
        <w:rPr>
          <w:rFonts w:ascii="Arial" w:hAnsi="Arial" w:cs="Arial"/>
          <w:spacing w:val="-3"/>
          <w:sz w:val="20"/>
          <w:szCs w:val="20"/>
        </w:rPr>
      </w:pPr>
      <w:r w:rsidRPr="000A7714">
        <w:rPr>
          <w:rFonts w:ascii="Arial" w:hAnsi="Arial" w:cs="Arial"/>
          <w:spacing w:val="-3"/>
          <w:sz w:val="20"/>
          <w:szCs w:val="20"/>
        </w:rPr>
        <w:t xml:space="preserve">C.  </w:t>
      </w:r>
      <w:r w:rsidRPr="000A7714">
        <w:rPr>
          <w:rFonts w:ascii="Arial" w:hAnsi="Arial" w:cs="Arial"/>
          <w:spacing w:val="-3"/>
          <w:sz w:val="20"/>
          <w:szCs w:val="20"/>
        </w:rPr>
        <w:tab/>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0867A329" w14:textId="77777777" w:rsidR="00750E9B" w:rsidRPr="000A7714" w:rsidRDefault="00750E9B" w:rsidP="000A7714">
      <w:pPr>
        <w:spacing w:after="0" w:line="240" w:lineRule="auto"/>
        <w:jc w:val="both"/>
        <w:rPr>
          <w:rFonts w:ascii="Arial" w:hAnsi="Arial" w:cs="Arial"/>
          <w:spacing w:val="-3"/>
          <w:sz w:val="20"/>
          <w:szCs w:val="20"/>
        </w:rPr>
      </w:pPr>
    </w:p>
    <w:p w14:paraId="0AEB00FD" w14:textId="77777777" w:rsidR="00750E9B" w:rsidRPr="000A7714" w:rsidRDefault="00750E9B" w:rsidP="000A7714">
      <w:pPr>
        <w:spacing w:after="0" w:line="240" w:lineRule="auto"/>
        <w:ind w:left="720" w:hanging="720"/>
        <w:jc w:val="both"/>
        <w:rPr>
          <w:rFonts w:ascii="Arial" w:hAnsi="Arial" w:cs="Arial"/>
          <w:spacing w:val="-3"/>
          <w:sz w:val="20"/>
          <w:szCs w:val="20"/>
        </w:rPr>
      </w:pPr>
      <w:r w:rsidRPr="000A7714">
        <w:rPr>
          <w:rFonts w:ascii="Arial" w:hAnsi="Arial" w:cs="Arial"/>
          <w:spacing w:val="-3"/>
          <w:sz w:val="20"/>
          <w:szCs w:val="20"/>
        </w:rPr>
        <w:t xml:space="preserve">D.  </w:t>
      </w:r>
      <w:r w:rsidRPr="000A7714">
        <w:rPr>
          <w:rFonts w:ascii="Arial" w:hAnsi="Arial" w:cs="Arial"/>
          <w:spacing w:val="-3"/>
          <w:sz w:val="20"/>
          <w:szCs w:val="20"/>
        </w:rPr>
        <w:tab/>
        <w:t>The Contractor shall be reimbursed for all reasonable phase-in, phase-out costs (i.e., costs incurred within the agreed period after contract expiration or termination that result from phase-in, phase-out operations).</w:t>
      </w:r>
    </w:p>
    <w:p w14:paraId="74919A03" w14:textId="77777777" w:rsidR="00750E9B" w:rsidRPr="000A7714" w:rsidRDefault="00750E9B" w:rsidP="000A7714">
      <w:pPr>
        <w:spacing w:after="0" w:line="240" w:lineRule="auto"/>
        <w:jc w:val="both"/>
        <w:rPr>
          <w:rFonts w:ascii="Arial" w:hAnsi="Arial" w:cs="Arial"/>
          <w:sz w:val="20"/>
          <w:szCs w:val="20"/>
        </w:rPr>
      </w:pPr>
    </w:p>
    <w:p w14:paraId="10CE5676"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 xml:space="preserve">14.  </w:t>
      </w:r>
      <w:r w:rsidRPr="000A7714">
        <w:rPr>
          <w:rFonts w:ascii="Arial" w:hAnsi="Arial" w:cs="Arial"/>
          <w:b/>
          <w:sz w:val="20"/>
          <w:szCs w:val="20"/>
        </w:rPr>
        <w:tab/>
        <w:t xml:space="preserve">Debarment and Suspension.  [Modified] </w:t>
      </w:r>
    </w:p>
    <w:p w14:paraId="56D79999" w14:textId="77777777" w:rsidR="00750E9B" w:rsidRPr="000A7714" w:rsidRDefault="00750E9B" w:rsidP="000A7714">
      <w:pPr>
        <w:keepNext/>
        <w:spacing w:after="0" w:line="240" w:lineRule="auto"/>
        <w:jc w:val="both"/>
        <w:rPr>
          <w:rFonts w:ascii="Arial" w:hAnsi="Arial" w:cs="Arial"/>
          <w:b/>
          <w:sz w:val="20"/>
          <w:szCs w:val="20"/>
        </w:rPr>
      </w:pPr>
    </w:p>
    <w:p w14:paraId="2D95C201" w14:textId="77777777" w:rsidR="00863B8F" w:rsidRPr="00863B8F" w:rsidRDefault="00863B8F" w:rsidP="000A7714">
      <w:pPr>
        <w:widowControl w:val="0"/>
        <w:spacing w:after="0" w:line="240" w:lineRule="auto"/>
        <w:ind w:left="720" w:hanging="720"/>
        <w:jc w:val="both"/>
        <w:rPr>
          <w:rFonts w:ascii="Arial" w:eastAsia="MS Mincho" w:hAnsi="Arial" w:cs="Arial"/>
          <w:sz w:val="20"/>
          <w:szCs w:val="20"/>
          <w:lang w:eastAsia="ja-JP"/>
        </w:rPr>
      </w:pPr>
      <w:r w:rsidRPr="00863B8F">
        <w:rPr>
          <w:rFonts w:ascii="Arial" w:eastAsia="MS Mincho" w:hAnsi="Arial" w:cs="Arial"/>
          <w:sz w:val="20"/>
          <w:szCs w:val="20"/>
          <w:lang w:eastAsia="ja-JP"/>
        </w:rPr>
        <w:t>A.</w:t>
      </w:r>
      <w:r w:rsidRPr="00863B8F">
        <w:rPr>
          <w:rFonts w:ascii="Arial" w:eastAsia="MS Mincho" w:hAnsi="Arial" w:cs="Arial"/>
          <w:b/>
          <w:sz w:val="20"/>
          <w:szCs w:val="20"/>
          <w:lang w:eastAsia="ja-JP"/>
        </w:rPr>
        <w:t xml:space="preserve">  </w:t>
      </w:r>
      <w:r w:rsidRPr="00863B8F">
        <w:rPr>
          <w:rFonts w:ascii="Arial" w:eastAsia="MS Mincho" w:hAnsi="Arial" w:cs="Arial"/>
          <w:b/>
          <w:sz w:val="20"/>
          <w:szCs w:val="20"/>
          <w:lang w:eastAsia="ja-JP"/>
        </w:rPr>
        <w:tab/>
      </w:r>
      <w:r w:rsidRPr="00863B8F">
        <w:rPr>
          <w:rFonts w:ascii="Arial" w:eastAsia="MS Mincho" w:hAnsi="Arial" w:cs="Arial"/>
          <w:spacing w:val="-3"/>
          <w:sz w:val="20"/>
          <w:szCs w:val="20"/>
          <w:lang w:eastAsia="ja-JP"/>
        </w:rPr>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r w:rsidRPr="00863B8F">
        <w:rPr>
          <w:rFonts w:ascii="Arial" w:eastAsia="MS Mincho" w:hAnsi="Arial" w:cs="Arial"/>
          <w:sz w:val="20"/>
          <w:szCs w:val="20"/>
          <w:lang w:eastAsia="ja-JP"/>
        </w:rPr>
        <w:t xml:space="preserve">  </w:t>
      </w:r>
    </w:p>
    <w:p w14:paraId="65407A33" w14:textId="77777777" w:rsidR="00863B8F" w:rsidRPr="00863B8F" w:rsidRDefault="00863B8F" w:rsidP="000A7714">
      <w:pPr>
        <w:widowControl w:val="0"/>
        <w:spacing w:after="0" w:line="240" w:lineRule="auto"/>
        <w:ind w:hanging="720"/>
        <w:jc w:val="both"/>
        <w:rPr>
          <w:rFonts w:ascii="Arial" w:eastAsia="MS Mincho" w:hAnsi="Arial" w:cs="Arial"/>
          <w:sz w:val="20"/>
          <w:szCs w:val="20"/>
          <w:lang w:eastAsia="ja-JP"/>
        </w:rPr>
      </w:pPr>
    </w:p>
    <w:p w14:paraId="759CEE8F" w14:textId="77777777" w:rsidR="00863B8F" w:rsidRPr="00863B8F" w:rsidRDefault="00863B8F" w:rsidP="000A7714">
      <w:pPr>
        <w:spacing w:after="0" w:line="240" w:lineRule="auto"/>
        <w:ind w:left="720" w:hanging="720"/>
        <w:jc w:val="both"/>
        <w:rPr>
          <w:rFonts w:ascii="Arial" w:eastAsia="MS Mincho" w:hAnsi="Arial" w:cs="Arial"/>
          <w:spacing w:val="-3"/>
          <w:sz w:val="20"/>
          <w:szCs w:val="20"/>
          <w:lang w:eastAsia="ja-JP"/>
        </w:rPr>
      </w:pPr>
      <w:r w:rsidRPr="00863B8F">
        <w:rPr>
          <w:rFonts w:ascii="Arial" w:eastAsia="MS Mincho" w:hAnsi="Arial" w:cs="Arial"/>
          <w:sz w:val="20"/>
          <w:szCs w:val="20"/>
          <w:lang w:eastAsia="ja-JP"/>
        </w:rPr>
        <w:t xml:space="preserve">B.  </w:t>
      </w:r>
      <w:r w:rsidRPr="00863B8F">
        <w:rPr>
          <w:rFonts w:ascii="Arial" w:eastAsia="MS Mincho" w:hAnsi="Arial" w:cs="Arial"/>
          <w:sz w:val="20"/>
          <w:szCs w:val="20"/>
          <w:lang w:eastAsia="ja-JP"/>
        </w:rPr>
        <w:tab/>
      </w:r>
      <w:r w:rsidRPr="00863B8F">
        <w:rPr>
          <w:rFonts w:ascii="Arial" w:eastAsia="MS Mincho" w:hAnsi="Arial" w:cs="Arial"/>
          <w:spacing w:val="-3"/>
          <w:sz w:val="20"/>
          <w:szCs w:val="20"/>
          <w:lang w:eastAsia="ja-JP"/>
        </w:rPr>
        <w:t>The Contractor certifies that it has verified the state and federal suspension and debarment status for all subcontractors receiving funds under this Contract,</w:t>
      </w:r>
      <w:r w:rsidRPr="00863B8F">
        <w:rPr>
          <w:rFonts w:ascii="Arial" w:eastAsia="Times New Roman" w:hAnsi="Arial" w:cs="Arial"/>
          <w:spacing w:val="-3"/>
          <w:sz w:val="20"/>
          <w:szCs w:val="20"/>
          <w:lang w:eastAsia="ja-JP"/>
        </w:rPr>
        <w:t xml:space="preserve"> </w:t>
      </w:r>
      <w:r w:rsidRPr="00863B8F">
        <w:rPr>
          <w:rFonts w:ascii="Arial" w:eastAsia="MS Mincho" w:hAnsi="Arial" w:cs="Arial"/>
          <w:spacing w:val="-3"/>
          <w:sz w:val="20"/>
          <w:szCs w:val="20"/>
          <w:lang w:eastAsia="ja-JP"/>
        </w:rPr>
        <w:t xml:space="preserve">including a review of information included at </w:t>
      </w:r>
      <w:r w:rsidRPr="00863B8F">
        <w:rPr>
          <w:rFonts w:ascii="Arial" w:eastAsia="MS Mincho" w:hAnsi="Arial" w:cs="Arial"/>
          <w:spacing w:val="-3"/>
          <w:sz w:val="20"/>
          <w:szCs w:val="20"/>
          <w:u w:val="single"/>
          <w:lang w:eastAsia="ja-JP"/>
        </w:rPr>
        <w:t>http://www.oig.hhs.gov/</w:t>
      </w:r>
      <w:r w:rsidRPr="00863B8F">
        <w:rPr>
          <w:rFonts w:ascii="Arial" w:eastAsia="MS Mincho" w:hAnsi="Arial" w:cs="Arial"/>
          <w:spacing w:val="-3"/>
          <w:sz w:val="20"/>
          <w:szCs w:val="20"/>
          <w:lang w:eastAsia="ja-JP"/>
        </w:rPr>
        <w:t xml:space="preserve"> and </w:t>
      </w:r>
      <w:r w:rsidRPr="00863B8F">
        <w:rPr>
          <w:rFonts w:ascii="Arial" w:eastAsia="MS Mincho" w:hAnsi="Arial" w:cs="Arial"/>
          <w:spacing w:val="-3"/>
          <w:sz w:val="20"/>
          <w:szCs w:val="20"/>
          <w:u w:val="single"/>
          <w:lang w:eastAsia="ja-JP"/>
        </w:rPr>
        <w:t>https://www.sam.gov/portal/public/SAM/</w:t>
      </w:r>
      <w:r w:rsidRPr="00863B8F">
        <w:rPr>
          <w:rFonts w:ascii="Arial" w:eastAsia="MS Mincho" w:hAnsi="Arial" w:cs="Arial"/>
          <w:spacing w:val="-3"/>
          <w:sz w:val="20"/>
          <w:szCs w:val="20"/>
          <w:lang w:eastAsia="ja-JP"/>
        </w:rPr>
        <w:t xml:space="preserve"> (and any designated successor websites),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6A55E754" w14:textId="77777777" w:rsidR="00750E9B" w:rsidRPr="000A7714" w:rsidRDefault="00750E9B" w:rsidP="000A7714">
      <w:pPr>
        <w:spacing w:after="0" w:line="240" w:lineRule="auto"/>
        <w:jc w:val="both"/>
        <w:rPr>
          <w:rFonts w:ascii="Arial" w:hAnsi="Arial" w:cs="Arial"/>
          <w:sz w:val="20"/>
          <w:szCs w:val="20"/>
        </w:rPr>
      </w:pPr>
    </w:p>
    <w:p w14:paraId="7C9880E4"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15.  </w:t>
      </w:r>
      <w:r w:rsidRPr="000A7714">
        <w:rPr>
          <w:rFonts w:ascii="Arial" w:hAnsi="Arial" w:cs="Arial"/>
          <w:b/>
          <w:sz w:val="20"/>
          <w:szCs w:val="20"/>
        </w:rPr>
        <w:tab/>
        <w:t xml:space="preserve">Default by State.  </w:t>
      </w:r>
    </w:p>
    <w:p w14:paraId="0195A2F1" w14:textId="77777777" w:rsidR="00750E9B" w:rsidRPr="000A7714" w:rsidRDefault="00750E9B" w:rsidP="000A7714">
      <w:pPr>
        <w:spacing w:after="0" w:line="240" w:lineRule="auto"/>
        <w:jc w:val="both"/>
        <w:rPr>
          <w:rFonts w:ascii="Arial" w:hAnsi="Arial" w:cs="Arial"/>
          <w:b/>
          <w:sz w:val="20"/>
          <w:szCs w:val="20"/>
        </w:rPr>
      </w:pPr>
    </w:p>
    <w:p w14:paraId="6498B19E"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50E2F1D6" w14:textId="77777777" w:rsidR="00750E9B" w:rsidRPr="000A7714" w:rsidRDefault="00750E9B" w:rsidP="000A7714">
      <w:pPr>
        <w:spacing w:after="0" w:line="240" w:lineRule="auto"/>
        <w:jc w:val="both"/>
        <w:rPr>
          <w:rFonts w:ascii="Arial" w:hAnsi="Arial" w:cs="Arial"/>
          <w:sz w:val="20"/>
          <w:szCs w:val="20"/>
        </w:rPr>
      </w:pPr>
    </w:p>
    <w:p w14:paraId="2D647237"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 xml:space="preserve">16.  </w:t>
      </w:r>
      <w:r w:rsidRPr="000A7714">
        <w:rPr>
          <w:rFonts w:ascii="Arial" w:hAnsi="Arial" w:cs="Arial"/>
          <w:b/>
          <w:sz w:val="20"/>
          <w:szCs w:val="20"/>
        </w:rPr>
        <w:tab/>
        <w:t>Disputes. [Modified]</w:t>
      </w:r>
    </w:p>
    <w:p w14:paraId="017E68CC" w14:textId="77777777" w:rsidR="00750E9B" w:rsidRPr="000A7714" w:rsidRDefault="00750E9B" w:rsidP="000A7714">
      <w:pPr>
        <w:keepNext/>
        <w:spacing w:after="0" w:line="240" w:lineRule="auto"/>
        <w:jc w:val="both"/>
        <w:rPr>
          <w:rFonts w:ascii="Arial" w:hAnsi="Arial" w:cs="Arial"/>
          <w:sz w:val="20"/>
          <w:szCs w:val="20"/>
        </w:rPr>
      </w:pPr>
    </w:p>
    <w:p w14:paraId="665039AF" w14:textId="77777777" w:rsidR="004A0A7B" w:rsidRPr="004A0A7B" w:rsidRDefault="004A0A7B" w:rsidP="000A7714">
      <w:pPr>
        <w:spacing w:after="0" w:line="240" w:lineRule="auto"/>
        <w:ind w:left="720" w:hanging="720"/>
        <w:jc w:val="both"/>
        <w:rPr>
          <w:rFonts w:ascii="Arial" w:eastAsia="Times New Roman" w:hAnsi="Arial" w:cs="Arial"/>
          <w:sz w:val="20"/>
          <w:szCs w:val="20"/>
          <w:lang w:eastAsia="ja-JP"/>
        </w:rPr>
      </w:pPr>
      <w:r w:rsidRPr="004A0A7B">
        <w:rPr>
          <w:rFonts w:ascii="Arial" w:eastAsia="MS Mincho" w:hAnsi="Arial" w:cs="Arial"/>
          <w:sz w:val="20"/>
          <w:szCs w:val="20"/>
          <w:lang w:eastAsia="ja-JP"/>
        </w:rPr>
        <w:t xml:space="preserve">A.  </w:t>
      </w:r>
      <w:r w:rsidRPr="004A0A7B">
        <w:rPr>
          <w:rFonts w:ascii="Arial" w:eastAsia="MS Mincho" w:hAnsi="Arial" w:cs="Arial"/>
          <w:sz w:val="20"/>
          <w:szCs w:val="20"/>
          <w:lang w:eastAsia="ja-JP"/>
        </w:rPr>
        <w:tab/>
        <w:t xml:space="preserve">Should any disputes </w:t>
      </w:r>
      <w:r w:rsidRPr="004A0A7B">
        <w:rPr>
          <w:rFonts w:ascii="Arial" w:eastAsia="Times New Roman" w:hAnsi="Arial" w:cs="Arial"/>
          <w:sz w:val="20"/>
          <w:szCs w:val="20"/>
          <w:lang w:eastAsia="ja-JP"/>
        </w:rPr>
        <w:t xml:space="preserve">arise with respect to this Contract, the Contractor and the State agree to act immediately to resolve such disputes.  Time is of the essence in the resolution of disputes.  </w:t>
      </w:r>
    </w:p>
    <w:p w14:paraId="2EC1D5D4" w14:textId="77777777" w:rsidR="004A0A7B" w:rsidRPr="004A0A7B" w:rsidRDefault="004A0A7B" w:rsidP="000A7714">
      <w:pPr>
        <w:spacing w:after="0" w:line="240" w:lineRule="auto"/>
        <w:ind w:hanging="720"/>
        <w:jc w:val="both"/>
        <w:rPr>
          <w:rFonts w:ascii="Arial" w:eastAsia="Times New Roman" w:hAnsi="Arial" w:cs="Arial"/>
          <w:sz w:val="20"/>
          <w:szCs w:val="20"/>
          <w:lang w:eastAsia="ja-JP"/>
        </w:rPr>
      </w:pPr>
    </w:p>
    <w:p w14:paraId="5D34E507" w14:textId="77777777" w:rsidR="004A0A7B" w:rsidRPr="004A0A7B" w:rsidRDefault="004A0A7B" w:rsidP="000A7714">
      <w:pPr>
        <w:spacing w:after="0" w:line="240" w:lineRule="auto"/>
        <w:ind w:left="720" w:hanging="720"/>
        <w:jc w:val="both"/>
        <w:rPr>
          <w:rFonts w:ascii="Arial" w:eastAsia="Times New Roman" w:hAnsi="Arial" w:cs="Arial"/>
          <w:sz w:val="20"/>
          <w:szCs w:val="20"/>
          <w:lang w:eastAsia="ja-JP"/>
        </w:rPr>
      </w:pPr>
      <w:r w:rsidRPr="004A0A7B">
        <w:rPr>
          <w:rFonts w:ascii="Arial" w:eastAsia="Times New Roman" w:hAnsi="Arial" w:cs="Arial"/>
          <w:sz w:val="20"/>
          <w:szCs w:val="20"/>
          <w:lang w:eastAsia="ja-JP"/>
        </w:rPr>
        <w:t xml:space="preserve">B.  </w:t>
      </w:r>
      <w:r w:rsidRPr="004A0A7B">
        <w:rPr>
          <w:rFonts w:ascii="Arial" w:eastAsia="Times New Roman" w:hAnsi="Arial" w:cs="Arial"/>
          <w:sz w:val="20"/>
          <w:szCs w:val="20"/>
          <w:lang w:eastAsia="ja-JP"/>
        </w:rPr>
        <w:tab/>
        <w:t xml:space="preserve">The Contractor agrees that, the existence of a dispute notwithstanding, it will continue without delay to carry out all of its responsibilities under this Contract that are not affected by the dispute.  Should </w:t>
      </w:r>
      <w:r w:rsidRPr="004A0A7B">
        <w:rPr>
          <w:rFonts w:ascii="Arial" w:eastAsia="Times New Roman" w:hAnsi="Arial" w:cs="Arial"/>
          <w:sz w:val="20"/>
          <w:szCs w:val="20"/>
          <w:lang w:eastAsia="ja-JP"/>
        </w:rPr>
        <w:lastRenderedPageBreak/>
        <w:t xml:space="preserve">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1433487" w14:textId="77777777" w:rsidR="004A0A7B" w:rsidRPr="004A0A7B" w:rsidRDefault="004A0A7B" w:rsidP="000A7714">
      <w:pPr>
        <w:spacing w:after="0" w:line="240" w:lineRule="auto"/>
        <w:ind w:hanging="720"/>
        <w:jc w:val="both"/>
        <w:rPr>
          <w:rFonts w:ascii="Arial" w:eastAsia="MS Mincho" w:hAnsi="Arial" w:cs="Arial"/>
          <w:sz w:val="20"/>
          <w:szCs w:val="20"/>
          <w:lang w:eastAsia="ja-JP"/>
        </w:rPr>
      </w:pPr>
    </w:p>
    <w:p w14:paraId="1A4309F8" w14:textId="77777777" w:rsidR="004A0A7B" w:rsidRPr="004A0A7B" w:rsidRDefault="004A0A7B" w:rsidP="000A7714">
      <w:pPr>
        <w:spacing w:after="0" w:line="240" w:lineRule="auto"/>
        <w:ind w:left="720" w:hanging="720"/>
        <w:jc w:val="both"/>
        <w:rPr>
          <w:rFonts w:ascii="Arial" w:eastAsia="MS Mincho" w:hAnsi="Arial" w:cs="Arial"/>
          <w:color w:val="000000"/>
          <w:sz w:val="20"/>
          <w:szCs w:val="20"/>
          <w:lang w:eastAsia="ja-JP"/>
        </w:rPr>
      </w:pPr>
      <w:r w:rsidRPr="004A0A7B">
        <w:rPr>
          <w:rFonts w:ascii="Arial" w:eastAsia="MS Mincho" w:hAnsi="Arial" w:cs="Arial"/>
          <w:sz w:val="20"/>
          <w:szCs w:val="20"/>
          <w:lang w:eastAsia="ja-JP"/>
        </w:rPr>
        <w:t xml:space="preserve">C. </w:t>
      </w:r>
      <w:r w:rsidRPr="004A0A7B">
        <w:rPr>
          <w:rFonts w:ascii="Arial" w:eastAsia="MS Mincho" w:hAnsi="Arial" w:cs="Arial"/>
          <w:sz w:val="20"/>
          <w:szCs w:val="20"/>
          <w:lang w:eastAsia="ja-JP"/>
        </w:rPr>
        <w:tab/>
      </w:r>
      <w:r w:rsidRPr="004A0A7B">
        <w:rPr>
          <w:rFonts w:ascii="Arial" w:eastAsia="MS Mincho" w:hAnsi="Arial" w:cs="Arial"/>
          <w:color w:val="000000"/>
          <w:sz w:val="20"/>
          <w:szCs w:val="20"/>
          <w:lang w:eastAsia="ja-JP"/>
        </w:rPr>
        <w:t>If a party to this Contract is not satisfied with the progress toward resolving a dispute, the party must notify in writing the other party of this dissatisfaction.  Upon written notice, the parties have ten (10) working days, unless the parties mutually agree to extend this period, following the notification to resolve the dispute.  If the dispute is not resolved within ten (10) working days, a dissatisfied party shall submit the dispute in writing according to the following procedure:</w:t>
      </w:r>
    </w:p>
    <w:p w14:paraId="18E22A4A" w14:textId="77777777" w:rsidR="004A0A7B" w:rsidRPr="004A0A7B" w:rsidRDefault="004A0A7B" w:rsidP="000A7714">
      <w:pPr>
        <w:spacing w:after="0" w:line="240" w:lineRule="auto"/>
        <w:ind w:left="720" w:hanging="720"/>
        <w:jc w:val="both"/>
        <w:rPr>
          <w:rFonts w:ascii="Arial" w:eastAsia="MS Mincho" w:hAnsi="Arial" w:cs="Arial"/>
          <w:sz w:val="20"/>
          <w:szCs w:val="20"/>
          <w:lang w:eastAsia="ja-JP"/>
        </w:rPr>
      </w:pPr>
    </w:p>
    <w:p w14:paraId="377D1F64" w14:textId="77777777" w:rsidR="004A0A7B" w:rsidRPr="004A0A7B" w:rsidRDefault="004A0A7B" w:rsidP="000A7714">
      <w:pPr>
        <w:spacing w:after="0" w:line="240" w:lineRule="auto"/>
        <w:ind w:left="720" w:hanging="720"/>
        <w:jc w:val="both"/>
        <w:rPr>
          <w:rFonts w:ascii="Arial" w:eastAsia="MS Mincho" w:hAnsi="Arial" w:cs="Arial"/>
          <w:color w:val="666666"/>
          <w:sz w:val="20"/>
          <w:szCs w:val="20"/>
          <w:lang w:eastAsia="ja-JP"/>
        </w:rPr>
      </w:pPr>
      <w:r w:rsidRPr="004A0A7B">
        <w:rPr>
          <w:rFonts w:ascii="Arial" w:eastAsia="MS Mincho" w:hAnsi="Arial" w:cs="Arial"/>
          <w:sz w:val="20"/>
          <w:szCs w:val="20"/>
          <w:lang w:eastAsia="ja-JP"/>
        </w:rPr>
        <w:t xml:space="preserve">D. </w:t>
      </w:r>
      <w:r w:rsidRPr="004A0A7B">
        <w:rPr>
          <w:rFonts w:ascii="Arial" w:eastAsia="MS Mincho" w:hAnsi="Arial" w:cs="Arial"/>
          <w:sz w:val="20"/>
          <w:szCs w:val="20"/>
          <w:lang w:eastAsia="ja-JP"/>
        </w:rPr>
        <w:tab/>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4A0A7B">
        <w:rPr>
          <w:rFonts w:ascii="Arial" w:eastAsia="Times New Roman" w:hAnsi="Arial" w:cs="Arial"/>
          <w:sz w:val="20"/>
          <w:szCs w:val="20"/>
          <w:lang w:eastAsia="ja-JP"/>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62A163E" w14:textId="77777777" w:rsidR="004A0A7B" w:rsidRPr="004A0A7B" w:rsidRDefault="004A0A7B" w:rsidP="000A7714">
      <w:pPr>
        <w:spacing w:after="0" w:line="240" w:lineRule="auto"/>
        <w:ind w:hanging="720"/>
        <w:jc w:val="both"/>
        <w:rPr>
          <w:rFonts w:ascii="Arial" w:eastAsia="Times New Roman" w:hAnsi="Arial" w:cs="Arial"/>
          <w:sz w:val="20"/>
          <w:szCs w:val="20"/>
          <w:lang w:eastAsia="ja-JP"/>
        </w:rPr>
      </w:pPr>
    </w:p>
    <w:p w14:paraId="27A43D57" w14:textId="77777777" w:rsidR="004A0A7B" w:rsidRPr="004A0A7B" w:rsidRDefault="004A0A7B" w:rsidP="000A7714">
      <w:pPr>
        <w:spacing w:after="0" w:line="240" w:lineRule="auto"/>
        <w:ind w:left="720" w:hanging="720"/>
        <w:jc w:val="both"/>
        <w:rPr>
          <w:rFonts w:ascii="Arial" w:eastAsia="Times New Roman" w:hAnsi="Arial" w:cs="Arial"/>
          <w:sz w:val="20"/>
          <w:szCs w:val="20"/>
          <w:lang w:eastAsia="ja-JP"/>
        </w:rPr>
      </w:pPr>
      <w:r w:rsidRPr="004A0A7B">
        <w:rPr>
          <w:rFonts w:ascii="Arial" w:eastAsia="Times New Roman" w:hAnsi="Arial" w:cs="Arial"/>
          <w:sz w:val="20"/>
          <w:szCs w:val="20"/>
          <w:lang w:eastAsia="ja-JP"/>
        </w:rPr>
        <w:t xml:space="preserve">E.  </w:t>
      </w:r>
      <w:r w:rsidRPr="004A0A7B">
        <w:rPr>
          <w:rFonts w:ascii="Arial" w:eastAsia="Times New Roman" w:hAnsi="Arial" w:cs="Arial"/>
          <w:sz w:val="20"/>
          <w:szCs w:val="20"/>
          <w:lang w:eastAsia="ja-JP"/>
        </w:rPr>
        <w:tab/>
        <w:t>The State may withhold payments on disputed items pending resolution of the dispute.  Upon resolution of the dispute pursuant to paragraph D of this Section, all payments shall be made within thirty-five (35) calendar days.  The unintentional nonpayment by the State to the Contractor of one (1)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2D1ECE6" w14:textId="77777777" w:rsidR="004A0A7B" w:rsidRPr="004A0A7B" w:rsidRDefault="004A0A7B" w:rsidP="000A7714">
      <w:pPr>
        <w:spacing w:after="0" w:line="240" w:lineRule="auto"/>
        <w:ind w:hanging="720"/>
        <w:jc w:val="both"/>
        <w:rPr>
          <w:rFonts w:ascii="Arial" w:eastAsia="Times New Roman" w:hAnsi="Arial" w:cs="Arial"/>
          <w:sz w:val="20"/>
          <w:szCs w:val="20"/>
          <w:lang w:eastAsia="ja-JP"/>
        </w:rPr>
      </w:pPr>
    </w:p>
    <w:p w14:paraId="2A7A1989" w14:textId="77777777" w:rsidR="004A0A7B" w:rsidRPr="004A0A7B" w:rsidRDefault="004A0A7B" w:rsidP="000A7714">
      <w:pPr>
        <w:spacing w:after="0" w:line="240" w:lineRule="auto"/>
        <w:ind w:left="720" w:hanging="720"/>
        <w:jc w:val="both"/>
        <w:rPr>
          <w:rFonts w:ascii="Arial" w:eastAsia="Times New Roman" w:hAnsi="Arial" w:cs="Arial"/>
          <w:sz w:val="20"/>
          <w:szCs w:val="20"/>
          <w:lang w:eastAsia="ja-JP"/>
        </w:rPr>
      </w:pPr>
      <w:r w:rsidRPr="004A0A7B">
        <w:rPr>
          <w:rFonts w:ascii="Arial" w:eastAsia="Times New Roman" w:hAnsi="Arial" w:cs="Arial"/>
          <w:sz w:val="20"/>
          <w:szCs w:val="20"/>
          <w:lang w:eastAsia="ja-JP"/>
        </w:rPr>
        <w:t xml:space="preserve">F. </w:t>
      </w:r>
      <w:r w:rsidRPr="004A0A7B">
        <w:rPr>
          <w:rFonts w:ascii="Arial" w:eastAsia="Times New Roman" w:hAnsi="Arial" w:cs="Arial"/>
          <w:sz w:val="20"/>
          <w:szCs w:val="20"/>
          <w:lang w:eastAsia="ja-JP"/>
        </w:rPr>
        <w:tab/>
      </w:r>
      <w:r w:rsidRPr="004A0A7B">
        <w:rPr>
          <w:rFonts w:ascii="Arial" w:eastAsia="Times New Roman" w:hAnsi="Arial" w:cs="Arial"/>
          <w:spacing w:val="-3"/>
          <w:sz w:val="20"/>
          <w:szCs w:val="20"/>
          <w:lang w:eastAsia="ja-JP"/>
        </w:rPr>
        <w:t>With the written approval of the Commissioner of the Indiana Department of Administration, the parties may agree to forego the process described in subdivision D. relating to submission of the dispute to the Commissioner.</w:t>
      </w:r>
    </w:p>
    <w:p w14:paraId="2932586A" w14:textId="77777777" w:rsidR="004A0A7B" w:rsidRPr="004A0A7B" w:rsidRDefault="004A0A7B" w:rsidP="000A7714">
      <w:pPr>
        <w:spacing w:after="0" w:line="240" w:lineRule="auto"/>
        <w:ind w:hanging="720"/>
        <w:jc w:val="both"/>
        <w:rPr>
          <w:rFonts w:ascii="Arial" w:eastAsia="Times New Roman" w:hAnsi="Arial" w:cs="Arial"/>
          <w:sz w:val="20"/>
          <w:szCs w:val="20"/>
          <w:lang w:eastAsia="ja-JP"/>
        </w:rPr>
      </w:pPr>
    </w:p>
    <w:p w14:paraId="0B76A477" w14:textId="77777777" w:rsidR="004A0A7B" w:rsidRPr="004A0A7B" w:rsidRDefault="004A0A7B" w:rsidP="000A7714">
      <w:pPr>
        <w:spacing w:after="0" w:line="240" w:lineRule="auto"/>
        <w:ind w:left="720" w:hanging="720"/>
        <w:jc w:val="both"/>
        <w:rPr>
          <w:rFonts w:ascii="Arial" w:eastAsia="Times New Roman" w:hAnsi="Arial" w:cs="Arial"/>
          <w:sz w:val="20"/>
          <w:szCs w:val="20"/>
          <w:lang w:eastAsia="ja-JP"/>
        </w:rPr>
      </w:pPr>
      <w:r w:rsidRPr="004A0A7B">
        <w:rPr>
          <w:rFonts w:ascii="Arial" w:eastAsia="Times New Roman" w:hAnsi="Arial" w:cs="Arial"/>
          <w:sz w:val="20"/>
          <w:szCs w:val="20"/>
          <w:lang w:eastAsia="ja-JP"/>
        </w:rPr>
        <w:t xml:space="preserve">G. </w:t>
      </w:r>
      <w:r w:rsidRPr="004A0A7B">
        <w:rPr>
          <w:rFonts w:ascii="Arial" w:eastAsia="Times New Roman" w:hAnsi="Arial" w:cs="Arial"/>
          <w:sz w:val="20"/>
          <w:szCs w:val="20"/>
          <w:lang w:eastAsia="ja-JP"/>
        </w:rPr>
        <w:tab/>
        <w:t xml:space="preserve">This paragraph shall not be construed to abrogate provisions of IC </w:t>
      </w:r>
      <w:r w:rsidRPr="004A0A7B">
        <w:rPr>
          <w:rFonts w:ascii="Arial" w:eastAsia="MS Mincho" w:hAnsi="Arial" w:cs="Arial"/>
          <w:sz w:val="20"/>
          <w:szCs w:val="20"/>
          <w:lang w:eastAsia="ja-JP"/>
        </w:rPr>
        <w:t xml:space="preserve">§ </w:t>
      </w:r>
      <w:r w:rsidRPr="004A0A7B">
        <w:rPr>
          <w:rFonts w:ascii="Arial" w:eastAsia="Times New Roman" w:hAnsi="Arial" w:cs="Arial"/>
          <w:sz w:val="20"/>
          <w:szCs w:val="20"/>
          <w:lang w:eastAsia="ja-JP"/>
        </w:rPr>
        <w:t>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w:t>
      </w:r>
      <w:r w:rsidRPr="004A0A7B">
        <w:rPr>
          <w:rFonts w:ascii="Arial" w:eastAsia="MS Mincho" w:hAnsi="Arial" w:cs="Arial"/>
          <w:sz w:val="20"/>
          <w:szCs w:val="20"/>
          <w:lang w:eastAsia="ja-JP"/>
        </w:rPr>
        <w:t xml:space="preserve"> § </w:t>
      </w:r>
      <w:r w:rsidRPr="004A0A7B">
        <w:rPr>
          <w:rFonts w:ascii="Arial" w:eastAsia="Times New Roman" w:hAnsi="Arial" w:cs="Arial"/>
          <w:sz w:val="20"/>
          <w:szCs w:val="20"/>
          <w:lang w:eastAsia="ja-JP"/>
        </w:rPr>
        <w:t>4-6-2-11, which requires approval of the Governor and Attorney General.</w:t>
      </w:r>
    </w:p>
    <w:p w14:paraId="2923C73B" w14:textId="77777777" w:rsidR="00750E9B" w:rsidRPr="000A7714" w:rsidRDefault="00750E9B" w:rsidP="000A7714">
      <w:pPr>
        <w:spacing w:after="0" w:line="240" w:lineRule="auto"/>
        <w:jc w:val="both"/>
        <w:rPr>
          <w:rFonts w:ascii="Arial" w:hAnsi="Arial" w:cs="Arial"/>
          <w:sz w:val="20"/>
          <w:szCs w:val="20"/>
        </w:rPr>
      </w:pPr>
    </w:p>
    <w:p w14:paraId="5C9EF23B"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17.  </w:t>
      </w:r>
      <w:r w:rsidRPr="000A7714">
        <w:rPr>
          <w:rFonts w:ascii="Arial" w:hAnsi="Arial" w:cs="Arial"/>
          <w:b/>
          <w:sz w:val="20"/>
          <w:szCs w:val="20"/>
        </w:rPr>
        <w:tab/>
        <w:t>Drug-Free Workplace Certification.</w:t>
      </w:r>
    </w:p>
    <w:p w14:paraId="58BFAC6E" w14:textId="77777777" w:rsidR="00750E9B" w:rsidRPr="000A7714" w:rsidRDefault="00750E9B" w:rsidP="000A7714">
      <w:pPr>
        <w:spacing w:after="0" w:line="240" w:lineRule="auto"/>
        <w:jc w:val="both"/>
        <w:rPr>
          <w:rFonts w:ascii="Arial" w:hAnsi="Arial" w:cs="Arial"/>
          <w:sz w:val="20"/>
          <w:szCs w:val="20"/>
        </w:rPr>
      </w:pPr>
    </w:p>
    <w:p w14:paraId="4C46E07C"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As required by 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561EDDCC" w14:textId="77777777" w:rsidR="00750E9B" w:rsidRPr="000A7714" w:rsidRDefault="00750E9B" w:rsidP="000A7714">
      <w:pPr>
        <w:spacing w:after="0" w:line="240" w:lineRule="auto"/>
        <w:jc w:val="both"/>
        <w:rPr>
          <w:rFonts w:ascii="Arial" w:hAnsi="Arial" w:cs="Arial"/>
          <w:sz w:val="20"/>
          <w:szCs w:val="20"/>
        </w:rPr>
      </w:pPr>
    </w:p>
    <w:p w14:paraId="792FB266"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lastRenderedPageBreak/>
        <w:t xml:space="preserve">In addition to the provisions of the above paragraph, if the total amount set forth in this Contract is in excess of $25,000.00, the Contractor certifies and agrees that it will provide a drug-free workplace by:  </w:t>
      </w:r>
    </w:p>
    <w:p w14:paraId="35DBE459" w14:textId="77777777" w:rsidR="00750E9B" w:rsidRPr="000A7714" w:rsidRDefault="00750E9B" w:rsidP="000A7714">
      <w:pPr>
        <w:spacing w:after="0" w:line="240" w:lineRule="auto"/>
        <w:jc w:val="both"/>
        <w:rPr>
          <w:rFonts w:ascii="Arial" w:hAnsi="Arial" w:cs="Arial"/>
          <w:sz w:val="20"/>
          <w:szCs w:val="20"/>
        </w:rPr>
      </w:pPr>
    </w:p>
    <w:p w14:paraId="4FD3F662"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A.</w:t>
      </w:r>
      <w:r w:rsidRPr="000A7714">
        <w:rPr>
          <w:rFonts w:ascii="Arial" w:hAnsi="Arial" w:cs="Arial"/>
          <w:sz w:val="20"/>
          <w:szCs w:val="20"/>
        </w:rPr>
        <w:tab/>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19FF575" w14:textId="77777777" w:rsidR="00750E9B" w:rsidRPr="000A7714" w:rsidRDefault="00750E9B" w:rsidP="000A7714">
      <w:pPr>
        <w:spacing w:after="0" w:line="240" w:lineRule="auto"/>
        <w:jc w:val="both"/>
        <w:rPr>
          <w:rFonts w:ascii="Arial" w:hAnsi="Arial" w:cs="Arial"/>
          <w:sz w:val="20"/>
          <w:szCs w:val="20"/>
        </w:rPr>
      </w:pPr>
    </w:p>
    <w:p w14:paraId="4098338A"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B.</w:t>
      </w:r>
      <w:r w:rsidRPr="000A7714">
        <w:rPr>
          <w:rFonts w:ascii="Arial" w:hAnsi="Arial" w:cs="Arial"/>
          <w:sz w:val="20"/>
          <w:szCs w:val="20"/>
        </w:rPr>
        <w:tab/>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29FE0B27" w14:textId="77777777" w:rsidR="00750E9B" w:rsidRPr="000A7714" w:rsidRDefault="00750E9B" w:rsidP="000A7714">
      <w:pPr>
        <w:spacing w:after="0" w:line="240" w:lineRule="auto"/>
        <w:jc w:val="both"/>
        <w:rPr>
          <w:rFonts w:ascii="Arial" w:hAnsi="Arial" w:cs="Arial"/>
          <w:sz w:val="20"/>
          <w:szCs w:val="20"/>
        </w:rPr>
      </w:pPr>
    </w:p>
    <w:p w14:paraId="11FE9EBA"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C.</w:t>
      </w:r>
      <w:r w:rsidRPr="000A7714">
        <w:rPr>
          <w:rFonts w:ascii="Arial" w:hAnsi="Arial" w:cs="Arial"/>
          <w:sz w:val="20"/>
          <w:szCs w:val="20"/>
        </w:rPr>
        <w:tab/>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701C0AF4" w14:textId="77777777" w:rsidR="00750E9B" w:rsidRPr="000A7714" w:rsidRDefault="00750E9B" w:rsidP="000A7714">
      <w:pPr>
        <w:spacing w:after="0" w:line="240" w:lineRule="auto"/>
        <w:jc w:val="both"/>
        <w:rPr>
          <w:rFonts w:ascii="Arial" w:hAnsi="Arial" w:cs="Arial"/>
          <w:sz w:val="20"/>
          <w:szCs w:val="20"/>
        </w:rPr>
      </w:pPr>
    </w:p>
    <w:p w14:paraId="7EDD141E"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D.</w:t>
      </w:r>
      <w:r w:rsidRPr="000A7714">
        <w:rPr>
          <w:rFonts w:ascii="Arial" w:hAnsi="Arial" w:cs="Arial"/>
          <w:sz w:val="20"/>
          <w:szCs w:val="20"/>
        </w:rPr>
        <w:tab/>
        <w:t>Notifying the State in writing within ten (10) days after receiving notice from an employee under subdivision (C)(2) above, or otherwise receiving actual notice of such conviction;</w:t>
      </w:r>
    </w:p>
    <w:p w14:paraId="0259CF3E" w14:textId="77777777" w:rsidR="00750E9B" w:rsidRPr="000A7714" w:rsidRDefault="00750E9B" w:rsidP="000A7714">
      <w:pPr>
        <w:spacing w:after="0" w:line="240" w:lineRule="auto"/>
        <w:jc w:val="both"/>
        <w:rPr>
          <w:rFonts w:ascii="Arial" w:hAnsi="Arial" w:cs="Arial"/>
          <w:sz w:val="20"/>
          <w:szCs w:val="20"/>
        </w:rPr>
      </w:pPr>
    </w:p>
    <w:p w14:paraId="4A70393E"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E.</w:t>
      </w:r>
      <w:r w:rsidRPr="000A7714">
        <w:rPr>
          <w:rFonts w:ascii="Arial" w:hAnsi="Arial" w:cs="Arial"/>
          <w:sz w:val="20"/>
          <w:szCs w:val="20"/>
        </w:rPr>
        <w:tab/>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E50D073" w14:textId="77777777" w:rsidR="00750E9B" w:rsidRPr="000A7714" w:rsidRDefault="00750E9B" w:rsidP="000A7714">
      <w:pPr>
        <w:spacing w:after="0" w:line="240" w:lineRule="auto"/>
        <w:jc w:val="both"/>
        <w:rPr>
          <w:rFonts w:ascii="Arial" w:hAnsi="Arial" w:cs="Arial"/>
          <w:sz w:val="20"/>
          <w:szCs w:val="20"/>
        </w:rPr>
      </w:pPr>
    </w:p>
    <w:p w14:paraId="0D599CDA" w14:textId="77777777" w:rsidR="00750E9B" w:rsidRPr="000A7714" w:rsidRDefault="00750E9B" w:rsidP="000A7714">
      <w:pPr>
        <w:tabs>
          <w:tab w:val="left" w:pos="-1440"/>
        </w:tabs>
        <w:spacing w:after="0" w:line="240" w:lineRule="auto"/>
        <w:ind w:left="720" w:hanging="720"/>
        <w:jc w:val="both"/>
        <w:rPr>
          <w:rFonts w:ascii="Arial" w:hAnsi="Arial" w:cs="Arial"/>
          <w:sz w:val="20"/>
          <w:szCs w:val="20"/>
        </w:rPr>
      </w:pPr>
      <w:r w:rsidRPr="000A7714">
        <w:rPr>
          <w:rFonts w:ascii="Arial" w:hAnsi="Arial" w:cs="Arial"/>
          <w:sz w:val="20"/>
          <w:szCs w:val="20"/>
        </w:rPr>
        <w:t>F.</w:t>
      </w:r>
      <w:r w:rsidRPr="000A7714">
        <w:rPr>
          <w:rFonts w:ascii="Arial" w:hAnsi="Arial" w:cs="Arial"/>
          <w:sz w:val="20"/>
          <w:szCs w:val="20"/>
        </w:rPr>
        <w:tab/>
        <w:t>Making a good faith effort to maintain a drug-free workplace through the implementation of subparagraphs (A) through (E) above.</w:t>
      </w:r>
    </w:p>
    <w:p w14:paraId="41E31F34" w14:textId="77777777" w:rsidR="00750E9B" w:rsidRPr="000A7714" w:rsidRDefault="00750E9B" w:rsidP="000A7714">
      <w:pPr>
        <w:tabs>
          <w:tab w:val="left" w:pos="-1440"/>
        </w:tabs>
        <w:spacing w:after="0" w:line="240" w:lineRule="auto"/>
        <w:jc w:val="both"/>
        <w:rPr>
          <w:rFonts w:ascii="Arial" w:hAnsi="Arial" w:cs="Arial"/>
          <w:b/>
          <w:sz w:val="20"/>
          <w:szCs w:val="20"/>
        </w:rPr>
      </w:pPr>
    </w:p>
    <w:p w14:paraId="4130D6B9" w14:textId="77777777" w:rsidR="00750E9B" w:rsidRPr="000A7714" w:rsidRDefault="00750E9B" w:rsidP="000A7714">
      <w:pPr>
        <w:tabs>
          <w:tab w:val="left" w:pos="-1440"/>
        </w:tabs>
        <w:spacing w:after="0" w:line="240" w:lineRule="auto"/>
        <w:jc w:val="both"/>
        <w:rPr>
          <w:rFonts w:ascii="Arial" w:hAnsi="Arial" w:cs="Arial"/>
          <w:b/>
          <w:sz w:val="20"/>
          <w:szCs w:val="20"/>
        </w:rPr>
      </w:pPr>
      <w:r w:rsidRPr="000A7714">
        <w:rPr>
          <w:rFonts w:ascii="Arial" w:hAnsi="Arial" w:cs="Arial"/>
          <w:b/>
          <w:sz w:val="20"/>
          <w:szCs w:val="20"/>
        </w:rPr>
        <w:t xml:space="preserve">18.  </w:t>
      </w:r>
      <w:r w:rsidRPr="000A7714">
        <w:rPr>
          <w:rFonts w:ascii="Arial" w:hAnsi="Arial" w:cs="Arial"/>
          <w:b/>
          <w:sz w:val="20"/>
          <w:szCs w:val="20"/>
        </w:rPr>
        <w:tab/>
        <w:t>Employment Eligibility Verification.</w:t>
      </w:r>
    </w:p>
    <w:p w14:paraId="09AA3FF7" w14:textId="77777777" w:rsidR="00750E9B" w:rsidRPr="000A7714" w:rsidRDefault="00750E9B" w:rsidP="000A7714">
      <w:pPr>
        <w:tabs>
          <w:tab w:val="left" w:pos="-1440"/>
        </w:tabs>
        <w:spacing w:after="0" w:line="240" w:lineRule="auto"/>
        <w:jc w:val="both"/>
        <w:rPr>
          <w:rFonts w:ascii="Arial" w:hAnsi="Arial" w:cs="Arial"/>
          <w:sz w:val="20"/>
          <w:szCs w:val="20"/>
        </w:rPr>
      </w:pPr>
    </w:p>
    <w:p w14:paraId="6364A884"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As required by IC §22-5-1.7, the Contractor swears or affirms under the penalties of perjury that the Contractor does not knowingly employ an unauthorized alien. The Contractor further agrees</w:t>
      </w:r>
      <w:r w:rsidRPr="000A7714">
        <w:rPr>
          <w:rFonts w:ascii="Arial" w:hAnsi="Arial" w:cs="Arial"/>
          <w:iCs/>
          <w:color w:val="000000"/>
          <w:sz w:val="20"/>
          <w:szCs w:val="20"/>
        </w:rPr>
        <w:t xml:space="preserve"> that</w:t>
      </w:r>
      <w:r w:rsidRPr="000A7714">
        <w:rPr>
          <w:rFonts w:ascii="Arial" w:hAnsi="Arial" w:cs="Arial"/>
          <w:sz w:val="20"/>
          <w:szCs w:val="20"/>
        </w:rPr>
        <w:t>:</w:t>
      </w:r>
    </w:p>
    <w:p w14:paraId="27A1BC3A" w14:textId="77777777" w:rsidR="00750E9B" w:rsidRPr="000A7714" w:rsidRDefault="00750E9B" w:rsidP="000A7714">
      <w:pPr>
        <w:spacing w:after="0" w:line="240" w:lineRule="auto"/>
        <w:jc w:val="both"/>
        <w:rPr>
          <w:rFonts w:ascii="Arial" w:hAnsi="Arial" w:cs="Arial"/>
          <w:sz w:val="20"/>
          <w:szCs w:val="20"/>
        </w:rPr>
      </w:pPr>
    </w:p>
    <w:p w14:paraId="02BEC29C" w14:textId="77777777" w:rsidR="00750E9B" w:rsidRPr="000A7714" w:rsidRDefault="00750E9B" w:rsidP="000A7714">
      <w:pPr>
        <w:spacing w:after="0" w:line="240" w:lineRule="auto"/>
        <w:ind w:left="720" w:hanging="720"/>
        <w:jc w:val="both"/>
        <w:rPr>
          <w:rFonts w:ascii="Arial" w:hAnsi="Arial" w:cs="Arial"/>
          <w:iCs/>
          <w:color w:val="000000"/>
          <w:sz w:val="20"/>
          <w:szCs w:val="20"/>
        </w:rPr>
      </w:pPr>
      <w:r w:rsidRPr="000A7714">
        <w:rPr>
          <w:rFonts w:ascii="Arial" w:hAnsi="Arial" w:cs="Arial"/>
          <w:iCs/>
          <w:color w:val="000000"/>
          <w:sz w:val="20"/>
          <w:szCs w:val="20"/>
        </w:rPr>
        <w:t xml:space="preserve">A.  </w:t>
      </w:r>
      <w:r w:rsidRPr="000A7714">
        <w:rPr>
          <w:rFonts w:ascii="Arial" w:hAnsi="Arial" w:cs="Arial"/>
          <w:iCs/>
          <w:color w:val="000000"/>
          <w:sz w:val="20"/>
          <w:szCs w:val="20"/>
        </w:rPr>
        <w:tab/>
        <w:t>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w:t>
      </w:r>
    </w:p>
    <w:p w14:paraId="6B3C7D5D" w14:textId="77777777" w:rsidR="00750E9B" w:rsidRPr="000A7714" w:rsidRDefault="00750E9B" w:rsidP="000A7714">
      <w:pPr>
        <w:spacing w:after="0" w:line="240" w:lineRule="auto"/>
        <w:jc w:val="both"/>
        <w:rPr>
          <w:rFonts w:ascii="Arial" w:hAnsi="Arial" w:cs="Arial"/>
          <w:iCs/>
          <w:color w:val="000000"/>
          <w:sz w:val="20"/>
          <w:szCs w:val="20"/>
        </w:rPr>
      </w:pPr>
    </w:p>
    <w:p w14:paraId="0AA23674" w14:textId="77777777" w:rsidR="00750E9B" w:rsidRPr="000A7714" w:rsidRDefault="00750E9B" w:rsidP="000A7714">
      <w:pPr>
        <w:spacing w:after="0" w:line="240" w:lineRule="auto"/>
        <w:ind w:left="720" w:hanging="720"/>
        <w:jc w:val="both"/>
        <w:rPr>
          <w:rFonts w:ascii="Arial" w:hAnsi="Arial" w:cs="Arial"/>
          <w:iCs/>
          <w:color w:val="000000"/>
          <w:sz w:val="20"/>
          <w:szCs w:val="20"/>
        </w:rPr>
      </w:pPr>
      <w:r w:rsidRPr="000A7714">
        <w:rPr>
          <w:rFonts w:ascii="Arial" w:hAnsi="Arial" w:cs="Arial"/>
          <w:iCs/>
          <w:color w:val="000000"/>
          <w:sz w:val="20"/>
          <w:szCs w:val="20"/>
        </w:rPr>
        <w:t xml:space="preserve">B.  </w:t>
      </w:r>
      <w:r w:rsidRPr="000A7714">
        <w:rPr>
          <w:rFonts w:ascii="Arial" w:hAnsi="Arial" w:cs="Arial"/>
          <w:iCs/>
          <w:color w:val="000000"/>
          <w:sz w:val="20"/>
          <w:szCs w:val="20"/>
        </w:rPr>
        <w:tab/>
        <w:t>The Contractor shall not knowingly employ or contract with an unauthorized alien. The Contractor shall not retain an employee or contract with a person that the Contractor subsequently learns is an unauthorized alien.</w:t>
      </w:r>
    </w:p>
    <w:p w14:paraId="0C0FA648" w14:textId="77777777" w:rsidR="00750E9B" w:rsidRPr="000A7714" w:rsidRDefault="00750E9B" w:rsidP="000A7714">
      <w:pPr>
        <w:spacing w:after="0" w:line="240" w:lineRule="auto"/>
        <w:jc w:val="both"/>
        <w:rPr>
          <w:rFonts w:ascii="Arial" w:hAnsi="Arial" w:cs="Arial"/>
          <w:iCs/>
          <w:color w:val="000000"/>
          <w:sz w:val="20"/>
          <w:szCs w:val="20"/>
        </w:rPr>
      </w:pPr>
    </w:p>
    <w:p w14:paraId="4F6ADD17" w14:textId="77777777" w:rsidR="00750E9B" w:rsidRPr="000A7714" w:rsidRDefault="00750E9B" w:rsidP="000A7714">
      <w:pPr>
        <w:spacing w:after="0" w:line="240" w:lineRule="auto"/>
        <w:ind w:left="720" w:hanging="720"/>
        <w:jc w:val="both"/>
        <w:rPr>
          <w:rFonts w:ascii="Arial" w:hAnsi="Arial" w:cs="Arial"/>
          <w:iCs/>
          <w:color w:val="000000"/>
          <w:sz w:val="20"/>
          <w:szCs w:val="20"/>
        </w:rPr>
      </w:pPr>
      <w:r w:rsidRPr="000A7714">
        <w:rPr>
          <w:rFonts w:ascii="Arial" w:hAnsi="Arial" w:cs="Arial"/>
          <w:iCs/>
          <w:color w:val="000000"/>
          <w:sz w:val="20"/>
          <w:szCs w:val="20"/>
        </w:rPr>
        <w:t xml:space="preserve">C.  </w:t>
      </w:r>
      <w:r w:rsidRPr="000A7714">
        <w:rPr>
          <w:rFonts w:ascii="Arial" w:hAnsi="Arial" w:cs="Arial"/>
          <w:iCs/>
          <w:color w:val="000000"/>
          <w:sz w:val="20"/>
          <w:szCs w:val="20"/>
        </w:rPr>
        <w:tab/>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51B09964" w14:textId="77777777" w:rsidR="00750E9B" w:rsidRPr="000A7714" w:rsidRDefault="00750E9B" w:rsidP="000A7714">
      <w:pPr>
        <w:spacing w:after="0" w:line="240" w:lineRule="auto"/>
        <w:jc w:val="both"/>
        <w:rPr>
          <w:rFonts w:ascii="Arial" w:hAnsi="Arial" w:cs="Arial"/>
          <w:iCs/>
          <w:color w:val="000000"/>
          <w:sz w:val="20"/>
          <w:szCs w:val="20"/>
        </w:rPr>
      </w:pPr>
    </w:p>
    <w:p w14:paraId="7EF96997" w14:textId="77777777" w:rsidR="00750E9B" w:rsidRPr="000A7714" w:rsidRDefault="00750E9B" w:rsidP="000A7714">
      <w:pPr>
        <w:spacing w:after="0" w:line="240" w:lineRule="auto"/>
        <w:jc w:val="both"/>
        <w:rPr>
          <w:rFonts w:ascii="Arial" w:hAnsi="Arial" w:cs="Arial"/>
          <w:iCs/>
          <w:color w:val="000000"/>
          <w:sz w:val="20"/>
          <w:szCs w:val="20"/>
        </w:rPr>
      </w:pPr>
      <w:r w:rsidRPr="000A7714">
        <w:rPr>
          <w:rFonts w:ascii="Arial" w:hAnsi="Arial" w:cs="Arial"/>
          <w:iCs/>
          <w:color w:val="000000"/>
          <w:sz w:val="20"/>
          <w:szCs w:val="20"/>
        </w:rPr>
        <w:t>The State may terminate for default if the Contractor fails to cure a breach of this provision no later than thirty (30) days after being notified by the State.</w:t>
      </w:r>
    </w:p>
    <w:p w14:paraId="4154C502" w14:textId="77777777" w:rsidR="00750E9B" w:rsidRPr="000A7714" w:rsidRDefault="00750E9B" w:rsidP="000A7714">
      <w:pPr>
        <w:tabs>
          <w:tab w:val="left" w:pos="-1440"/>
        </w:tabs>
        <w:spacing w:after="0" w:line="240" w:lineRule="auto"/>
        <w:jc w:val="both"/>
        <w:rPr>
          <w:rFonts w:ascii="Arial" w:hAnsi="Arial" w:cs="Arial"/>
          <w:b/>
          <w:sz w:val="20"/>
          <w:szCs w:val="20"/>
        </w:rPr>
      </w:pPr>
    </w:p>
    <w:p w14:paraId="6C16C101" w14:textId="70FEFB3D" w:rsidR="00750E9B" w:rsidRPr="000A7714" w:rsidDel="004361C9" w:rsidRDefault="00750E9B" w:rsidP="000A7714">
      <w:pPr>
        <w:tabs>
          <w:tab w:val="left" w:pos="-1440"/>
        </w:tabs>
        <w:spacing w:after="0" w:line="240" w:lineRule="auto"/>
        <w:jc w:val="both"/>
        <w:rPr>
          <w:del w:id="6" w:author="Bryan J. Gross" w:date="2023-09-05T11:04:00Z"/>
          <w:rFonts w:ascii="Arial" w:hAnsi="Arial" w:cs="Arial"/>
          <w:b/>
          <w:sz w:val="20"/>
          <w:szCs w:val="20"/>
        </w:rPr>
      </w:pPr>
      <w:del w:id="7" w:author="Bryan J. Gross" w:date="2023-09-05T11:04:00Z">
        <w:r w:rsidRPr="000A7714" w:rsidDel="004361C9">
          <w:rPr>
            <w:rFonts w:ascii="Arial" w:hAnsi="Arial" w:cs="Arial"/>
            <w:b/>
            <w:sz w:val="20"/>
            <w:szCs w:val="20"/>
          </w:rPr>
          <w:delText xml:space="preserve">19.  </w:delText>
        </w:r>
        <w:r w:rsidRPr="000A7714" w:rsidDel="004361C9">
          <w:rPr>
            <w:rFonts w:ascii="Arial" w:hAnsi="Arial" w:cs="Arial"/>
            <w:b/>
            <w:sz w:val="20"/>
            <w:szCs w:val="20"/>
          </w:rPr>
          <w:tab/>
          <w:delText>Employment Option. [Modified]</w:delText>
        </w:r>
      </w:del>
    </w:p>
    <w:p w14:paraId="3FF7370E" w14:textId="00F941FC" w:rsidR="00750E9B" w:rsidRPr="000A7714" w:rsidDel="004361C9" w:rsidRDefault="00750E9B" w:rsidP="000A7714">
      <w:pPr>
        <w:tabs>
          <w:tab w:val="left" w:pos="-1440"/>
        </w:tabs>
        <w:spacing w:after="0" w:line="240" w:lineRule="auto"/>
        <w:jc w:val="both"/>
        <w:rPr>
          <w:del w:id="8" w:author="Bryan J. Gross" w:date="2023-09-05T11:04:00Z"/>
          <w:rFonts w:ascii="Arial" w:hAnsi="Arial" w:cs="Arial"/>
          <w:b/>
          <w:sz w:val="20"/>
          <w:szCs w:val="20"/>
        </w:rPr>
      </w:pPr>
    </w:p>
    <w:p w14:paraId="0A07D8F3" w14:textId="26F14ACE" w:rsidR="00750E9B" w:rsidRPr="000A7714" w:rsidDel="004361C9" w:rsidRDefault="00750E9B" w:rsidP="000A7714">
      <w:pPr>
        <w:tabs>
          <w:tab w:val="left" w:pos="-1440"/>
        </w:tabs>
        <w:spacing w:after="0" w:line="240" w:lineRule="auto"/>
        <w:ind w:left="720" w:hanging="720"/>
        <w:jc w:val="both"/>
        <w:rPr>
          <w:del w:id="9" w:author="Bryan J. Gross" w:date="2023-09-05T11:04:00Z"/>
          <w:rFonts w:ascii="Arial" w:hAnsi="Arial" w:cs="Arial"/>
          <w:sz w:val="20"/>
          <w:szCs w:val="20"/>
        </w:rPr>
      </w:pPr>
      <w:del w:id="10" w:author="Bryan J. Gross" w:date="2023-09-05T11:04:00Z">
        <w:r w:rsidRPr="000A7714" w:rsidDel="004361C9">
          <w:rPr>
            <w:rFonts w:ascii="Arial" w:hAnsi="Arial" w:cs="Arial"/>
            <w:sz w:val="20"/>
            <w:szCs w:val="20"/>
          </w:rPr>
          <w:lastRenderedPageBreak/>
          <w:delText>A.</w:delText>
        </w:r>
        <w:r w:rsidRPr="000A7714" w:rsidDel="004361C9">
          <w:rPr>
            <w:rFonts w:ascii="Arial" w:hAnsi="Arial" w:cs="Arial"/>
            <w:sz w:val="20"/>
            <w:szCs w:val="20"/>
          </w:rPr>
          <w:tab/>
          <w:delText>For purposes of this Section, the term “employee” includes any persons working on duties which are the subject of this Contract, including, but not limited to, the Contractor’s employees working on this Contract, any subcontractors working for the Contractor on this Contract, and any of these subcontractors’ employees or subcontractors.</w:delText>
        </w:r>
      </w:del>
    </w:p>
    <w:p w14:paraId="6A1A92FA" w14:textId="11CF974E" w:rsidR="00750E9B" w:rsidRPr="000A7714" w:rsidDel="004361C9" w:rsidRDefault="00750E9B" w:rsidP="000A7714">
      <w:pPr>
        <w:tabs>
          <w:tab w:val="left" w:pos="-1440"/>
        </w:tabs>
        <w:spacing w:after="0" w:line="240" w:lineRule="auto"/>
        <w:jc w:val="both"/>
        <w:rPr>
          <w:del w:id="11" w:author="Bryan J. Gross" w:date="2023-09-05T11:04:00Z"/>
          <w:rFonts w:ascii="Arial" w:hAnsi="Arial" w:cs="Arial"/>
          <w:sz w:val="20"/>
          <w:szCs w:val="20"/>
        </w:rPr>
      </w:pPr>
    </w:p>
    <w:p w14:paraId="18858393" w14:textId="643F4FDA" w:rsidR="00750E9B" w:rsidRPr="000A7714" w:rsidDel="004361C9" w:rsidRDefault="00750E9B" w:rsidP="000A7714">
      <w:pPr>
        <w:tabs>
          <w:tab w:val="left" w:pos="-1440"/>
        </w:tabs>
        <w:spacing w:after="0" w:line="240" w:lineRule="auto"/>
        <w:ind w:left="720" w:hanging="720"/>
        <w:jc w:val="both"/>
        <w:rPr>
          <w:del w:id="12" w:author="Bryan J. Gross" w:date="2023-09-05T11:04:00Z"/>
          <w:rFonts w:ascii="Arial" w:hAnsi="Arial" w:cs="Arial"/>
          <w:sz w:val="20"/>
          <w:szCs w:val="20"/>
        </w:rPr>
      </w:pPr>
      <w:del w:id="13" w:author="Bryan J. Gross" w:date="2023-09-05T11:04:00Z">
        <w:r w:rsidRPr="000A7714" w:rsidDel="004361C9">
          <w:rPr>
            <w:rFonts w:ascii="Arial" w:hAnsi="Arial" w:cs="Arial"/>
            <w:sz w:val="20"/>
            <w:szCs w:val="20"/>
          </w:rPr>
          <w:delText>B.</w:delText>
        </w:r>
        <w:r w:rsidRPr="000A7714" w:rsidDel="004361C9">
          <w:rPr>
            <w:rFonts w:ascii="Arial" w:hAnsi="Arial" w:cs="Arial"/>
            <w:sz w:val="20"/>
            <w:szCs w:val="20"/>
          </w:rPr>
          <w:tab/>
          <w:delText>For purposes of this Section, the term “hire” or “hiring” means to hire, to directly contract with, to subcontract with, and/or to procure services through a State managed service provider, State quantity purchase agreement, or its equivalent (as determined by the State).</w:delText>
        </w:r>
      </w:del>
    </w:p>
    <w:p w14:paraId="55155074" w14:textId="6BE75567" w:rsidR="00750E9B" w:rsidRPr="000A7714" w:rsidDel="004361C9" w:rsidRDefault="00750E9B" w:rsidP="000A7714">
      <w:pPr>
        <w:tabs>
          <w:tab w:val="left" w:pos="-1440"/>
        </w:tabs>
        <w:spacing w:after="0" w:line="240" w:lineRule="auto"/>
        <w:jc w:val="both"/>
        <w:rPr>
          <w:del w:id="14" w:author="Bryan J. Gross" w:date="2023-09-05T11:04:00Z"/>
          <w:rFonts w:ascii="Arial" w:hAnsi="Arial" w:cs="Arial"/>
          <w:sz w:val="20"/>
          <w:szCs w:val="20"/>
        </w:rPr>
      </w:pPr>
    </w:p>
    <w:p w14:paraId="2DBC58DE" w14:textId="201B497A" w:rsidR="00750E9B" w:rsidRPr="000A7714" w:rsidDel="004361C9" w:rsidRDefault="00750E9B" w:rsidP="000A7714">
      <w:pPr>
        <w:tabs>
          <w:tab w:val="left" w:pos="-1440"/>
        </w:tabs>
        <w:spacing w:after="0" w:line="240" w:lineRule="auto"/>
        <w:ind w:left="720" w:hanging="720"/>
        <w:jc w:val="both"/>
        <w:rPr>
          <w:del w:id="15" w:author="Bryan J. Gross" w:date="2023-09-05T11:04:00Z"/>
          <w:rFonts w:ascii="Arial" w:hAnsi="Arial" w:cs="Arial"/>
          <w:sz w:val="20"/>
          <w:szCs w:val="20"/>
        </w:rPr>
      </w:pPr>
      <w:del w:id="16" w:author="Bryan J. Gross" w:date="2023-09-05T11:04:00Z">
        <w:r w:rsidRPr="000A7714" w:rsidDel="004361C9">
          <w:rPr>
            <w:rFonts w:ascii="Arial" w:hAnsi="Arial" w:cs="Arial"/>
            <w:sz w:val="20"/>
            <w:szCs w:val="20"/>
          </w:rPr>
          <w:delText>C.</w:delText>
        </w:r>
        <w:r w:rsidRPr="000A7714" w:rsidDel="004361C9">
          <w:rPr>
            <w:rFonts w:ascii="Arial" w:hAnsi="Arial" w:cs="Arial"/>
            <w:sz w:val="20"/>
            <w:szCs w:val="20"/>
          </w:rPr>
          <w:tab/>
          <w:delText xml:space="preserve">If the State determines at any time during the term of this Contract (including any extensions thereto) that it would be in the State’s best interest to hire an employee of the Contractor, the Contractor will release the selected employee from any non-competition agreements that may be in effect within thirty (30) days of receiving a request for such release from the State.  This release will be at no cost to the State or the employee.  </w:delText>
        </w:r>
      </w:del>
    </w:p>
    <w:p w14:paraId="2DAA179D" w14:textId="51DE8511" w:rsidR="00750E9B" w:rsidRPr="000A7714" w:rsidDel="004361C9" w:rsidRDefault="00750E9B" w:rsidP="000A7714">
      <w:pPr>
        <w:tabs>
          <w:tab w:val="left" w:pos="-1440"/>
        </w:tabs>
        <w:spacing w:after="0" w:line="240" w:lineRule="auto"/>
        <w:jc w:val="both"/>
        <w:rPr>
          <w:del w:id="17" w:author="Bryan J. Gross" w:date="2023-09-05T11:04:00Z"/>
          <w:rFonts w:ascii="Arial" w:hAnsi="Arial" w:cs="Arial"/>
          <w:sz w:val="20"/>
          <w:szCs w:val="20"/>
        </w:rPr>
      </w:pPr>
    </w:p>
    <w:p w14:paraId="7158A924" w14:textId="3846FB25" w:rsidR="00750E9B" w:rsidRPr="000A7714" w:rsidDel="004361C9" w:rsidRDefault="00750E9B" w:rsidP="000A7714">
      <w:pPr>
        <w:tabs>
          <w:tab w:val="left" w:pos="-1440"/>
        </w:tabs>
        <w:spacing w:after="0" w:line="240" w:lineRule="auto"/>
        <w:ind w:left="720" w:hanging="720"/>
        <w:jc w:val="both"/>
        <w:rPr>
          <w:del w:id="18" w:author="Bryan J. Gross" w:date="2023-09-05T11:04:00Z"/>
          <w:rFonts w:ascii="Arial" w:hAnsi="Arial" w:cs="Arial"/>
          <w:sz w:val="20"/>
          <w:szCs w:val="20"/>
        </w:rPr>
      </w:pPr>
      <w:del w:id="19" w:author="Bryan J. Gross" w:date="2023-09-05T11:04:00Z">
        <w:r w:rsidRPr="000A7714" w:rsidDel="004361C9">
          <w:rPr>
            <w:rFonts w:ascii="Arial" w:hAnsi="Arial" w:cs="Arial"/>
            <w:sz w:val="20"/>
            <w:szCs w:val="20"/>
          </w:rPr>
          <w:delText>D.</w:delText>
        </w:r>
        <w:r w:rsidRPr="000A7714" w:rsidDel="004361C9">
          <w:rPr>
            <w:rFonts w:ascii="Arial" w:hAnsi="Arial" w:cs="Arial"/>
            <w:sz w:val="20"/>
            <w:szCs w:val="20"/>
          </w:rPr>
          <w:tab/>
          <w:delText>The Contractor agrees that the State may initiate conversations about a potential hiring with any employee of the Contractor at any time during the term of this Contract (including any extensions thereto).</w:delText>
        </w:r>
      </w:del>
    </w:p>
    <w:p w14:paraId="715DB260" w14:textId="77777777" w:rsidR="00750E9B" w:rsidRPr="000A7714" w:rsidRDefault="00750E9B" w:rsidP="000A7714">
      <w:pPr>
        <w:spacing w:after="0" w:line="240" w:lineRule="auto"/>
        <w:jc w:val="both"/>
        <w:rPr>
          <w:rFonts w:ascii="Arial" w:hAnsi="Arial" w:cs="Arial"/>
          <w:b/>
          <w:sz w:val="20"/>
          <w:szCs w:val="20"/>
        </w:rPr>
      </w:pPr>
    </w:p>
    <w:p w14:paraId="32910716"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20.  </w:t>
      </w:r>
      <w:r w:rsidRPr="000A7714">
        <w:rPr>
          <w:rFonts w:ascii="Arial" w:hAnsi="Arial" w:cs="Arial"/>
          <w:b/>
          <w:sz w:val="20"/>
          <w:szCs w:val="20"/>
        </w:rPr>
        <w:tab/>
        <w:t xml:space="preserve">Force Majeure.  </w:t>
      </w:r>
    </w:p>
    <w:p w14:paraId="00C9945D" w14:textId="77777777" w:rsidR="00750E9B" w:rsidRPr="000A7714" w:rsidRDefault="00750E9B" w:rsidP="000A7714">
      <w:pPr>
        <w:spacing w:after="0" w:line="240" w:lineRule="auto"/>
        <w:jc w:val="both"/>
        <w:rPr>
          <w:rFonts w:ascii="Arial" w:hAnsi="Arial" w:cs="Arial"/>
          <w:b/>
          <w:sz w:val="20"/>
          <w:szCs w:val="20"/>
        </w:rPr>
      </w:pPr>
    </w:p>
    <w:p w14:paraId="32F8098A" w14:textId="77777777" w:rsidR="004C5463" w:rsidRPr="004C5463" w:rsidRDefault="004C5463" w:rsidP="000A7714">
      <w:pPr>
        <w:numPr>
          <w:ilvl w:val="0"/>
          <w:numId w:val="4"/>
        </w:numPr>
        <w:spacing w:after="0" w:line="240" w:lineRule="auto"/>
        <w:jc w:val="both"/>
        <w:rPr>
          <w:rFonts w:ascii="Arial" w:eastAsia="Times New Roman" w:hAnsi="Arial" w:cs="Arial"/>
          <w:bCs/>
          <w:sz w:val="20"/>
          <w:szCs w:val="20"/>
          <w:lang w:eastAsia="ja-JP"/>
        </w:rPr>
      </w:pPr>
      <w:r w:rsidRPr="004C5463">
        <w:rPr>
          <w:rFonts w:ascii="Arial" w:eastAsia="Times New Roman" w:hAnsi="Arial" w:cs="Arial"/>
          <w:bCs/>
          <w:sz w:val="20"/>
          <w:szCs w:val="20"/>
          <w:lang w:eastAsia="ja-JP"/>
        </w:rPr>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432376A9" w14:textId="77777777" w:rsidR="00750E9B" w:rsidRPr="000A7714" w:rsidRDefault="00750E9B" w:rsidP="000A7714">
      <w:pPr>
        <w:spacing w:after="0" w:line="240" w:lineRule="auto"/>
        <w:jc w:val="both"/>
        <w:rPr>
          <w:rFonts w:ascii="Arial" w:hAnsi="Arial" w:cs="Arial"/>
          <w:sz w:val="20"/>
          <w:szCs w:val="20"/>
        </w:rPr>
      </w:pPr>
    </w:p>
    <w:p w14:paraId="3BCBEAF9" w14:textId="77777777" w:rsidR="000325CF" w:rsidRPr="000A7714" w:rsidRDefault="00750E9B" w:rsidP="000A7714">
      <w:pPr>
        <w:numPr>
          <w:ilvl w:val="0"/>
          <w:numId w:val="4"/>
        </w:numPr>
        <w:spacing w:after="0" w:line="240" w:lineRule="auto"/>
        <w:jc w:val="both"/>
        <w:rPr>
          <w:rFonts w:ascii="Arial" w:eastAsia="Times New Roman" w:hAnsi="Arial" w:cs="Arial"/>
          <w:bCs/>
          <w:sz w:val="20"/>
          <w:szCs w:val="20"/>
          <w:lang w:eastAsia="ja-JP"/>
        </w:rPr>
      </w:pPr>
      <w:r w:rsidRPr="000A7714">
        <w:rPr>
          <w:rFonts w:ascii="Arial" w:hAnsi="Arial" w:cs="Arial"/>
          <w:b/>
          <w:sz w:val="20"/>
          <w:szCs w:val="20"/>
        </w:rPr>
        <w:t xml:space="preserve">21.  </w:t>
      </w:r>
      <w:r w:rsidRPr="000A7714">
        <w:rPr>
          <w:rFonts w:ascii="Arial" w:hAnsi="Arial" w:cs="Arial"/>
          <w:b/>
          <w:sz w:val="20"/>
          <w:szCs w:val="20"/>
        </w:rPr>
        <w:tab/>
        <w:t xml:space="preserve">Funding Cancellation. </w:t>
      </w:r>
      <w:bookmarkStart w:id="20" w:name="_Hlk109303305"/>
      <w:r w:rsidR="000325CF" w:rsidRPr="000A7714">
        <w:rPr>
          <w:rFonts w:ascii="Arial" w:eastAsia="MS Mincho" w:hAnsi="Arial" w:cs="Arial"/>
          <w:b/>
          <w:bCs/>
          <w:sz w:val="20"/>
          <w:szCs w:val="20"/>
          <w:lang w:eastAsia="ja-JP"/>
        </w:rPr>
        <w:t>[Modified]</w:t>
      </w:r>
      <w:bookmarkEnd w:id="20"/>
      <w:r w:rsidR="000325CF" w:rsidRPr="000A7714">
        <w:rPr>
          <w:rFonts w:ascii="Arial" w:eastAsia="MS Mincho" w:hAnsi="Arial" w:cs="Arial"/>
          <w:b/>
          <w:bCs/>
          <w:sz w:val="20"/>
          <w:szCs w:val="20"/>
          <w:lang w:eastAsia="ja-JP"/>
        </w:rPr>
        <w:t xml:space="preserve">  </w:t>
      </w:r>
    </w:p>
    <w:p w14:paraId="19021BE4" w14:textId="77777777" w:rsidR="000325CF" w:rsidRPr="000325CF" w:rsidRDefault="000325CF" w:rsidP="000A7714">
      <w:pPr>
        <w:spacing w:after="0" w:line="240" w:lineRule="auto"/>
        <w:jc w:val="both"/>
        <w:rPr>
          <w:rFonts w:ascii="Arial" w:eastAsia="Times New Roman" w:hAnsi="Arial" w:cs="Arial"/>
          <w:bCs/>
          <w:sz w:val="20"/>
          <w:szCs w:val="20"/>
          <w:lang w:eastAsia="ja-JP"/>
        </w:rPr>
      </w:pPr>
    </w:p>
    <w:p w14:paraId="00F4AD9C" w14:textId="77777777" w:rsidR="000325CF" w:rsidRPr="000325CF" w:rsidRDefault="000325CF" w:rsidP="000A7714">
      <w:pPr>
        <w:numPr>
          <w:ilvl w:val="0"/>
          <w:numId w:val="7"/>
        </w:numPr>
        <w:spacing w:after="0" w:line="240" w:lineRule="auto"/>
        <w:ind w:left="720" w:hanging="720"/>
        <w:jc w:val="both"/>
        <w:rPr>
          <w:rFonts w:ascii="Arial" w:eastAsia="MS Mincho" w:hAnsi="Arial" w:cs="Arial"/>
          <w:bCs/>
          <w:color w:val="000000"/>
          <w:sz w:val="20"/>
          <w:szCs w:val="20"/>
          <w:lang w:eastAsia="ja-JP"/>
        </w:rPr>
      </w:pPr>
      <w:bookmarkStart w:id="21" w:name="_Hlk114046962"/>
      <w:r w:rsidRPr="000325CF">
        <w:rPr>
          <w:rFonts w:ascii="Arial" w:eastAsia="MS Mincho" w:hAnsi="Arial" w:cs="Arial"/>
          <w:bCs/>
          <w:color w:val="000000"/>
          <w:sz w:val="20"/>
          <w:szCs w:val="20"/>
          <w:lang w:eastAsia="ja-JP"/>
        </w:rPr>
        <w:t>It is understood and agreed by the parties that all obligations of the State are contingent upon the availability and continued appropriation of state and federal funds, and in no event shall the State be liable for any payments in excess of available appropriated funds.</w:t>
      </w:r>
    </w:p>
    <w:p w14:paraId="45B4DA7E" w14:textId="77777777" w:rsidR="000325CF" w:rsidRPr="000325CF" w:rsidRDefault="000325CF" w:rsidP="000A7714">
      <w:pPr>
        <w:tabs>
          <w:tab w:val="num" w:pos="0"/>
        </w:tabs>
        <w:spacing w:after="0" w:line="240" w:lineRule="auto"/>
        <w:ind w:hanging="720"/>
        <w:jc w:val="both"/>
        <w:rPr>
          <w:rFonts w:ascii="Arial" w:eastAsia="MS Mincho" w:hAnsi="Arial" w:cs="Arial"/>
          <w:bCs/>
          <w:sz w:val="20"/>
          <w:szCs w:val="20"/>
          <w:lang w:eastAsia="ja-JP"/>
        </w:rPr>
      </w:pPr>
    </w:p>
    <w:p w14:paraId="462EDCAE" w14:textId="77777777" w:rsidR="000325CF" w:rsidRPr="000325CF" w:rsidRDefault="000325CF" w:rsidP="000A7714">
      <w:pPr>
        <w:numPr>
          <w:ilvl w:val="0"/>
          <w:numId w:val="7"/>
        </w:numPr>
        <w:spacing w:after="0" w:line="240" w:lineRule="auto"/>
        <w:ind w:left="720" w:hanging="720"/>
        <w:jc w:val="both"/>
        <w:rPr>
          <w:rFonts w:ascii="Arial" w:eastAsia="MS Mincho" w:hAnsi="Arial" w:cs="Arial"/>
          <w:bCs/>
          <w:color w:val="000000"/>
          <w:sz w:val="20"/>
          <w:szCs w:val="20"/>
          <w:lang w:eastAsia="ja-JP"/>
        </w:rPr>
      </w:pPr>
      <w:r w:rsidRPr="000325CF">
        <w:rPr>
          <w:rFonts w:ascii="Arial" w:eastAsia="MS Mincho" w:hAnsi="Arial" w:cs="Arial"/>
          <w:bCs/>
          <w:color w:val="000000"/>
          <w:sz w:val="20"/>
          <w:szCs w:val="20"/>
          <w:lang w:eastAsia="ja-JP"/>
        </w:rPr>
        <w:t xml:space="preserve">If DCS makes a written determination that federal and/or state of Indiana funds are not appropriated or otherwise available to support continuation of performance of this Contract, this Contract shall be immediately canceled upon the Contractor's receipt of a written notice from DCS specifying such determination.  Such written notice shall be sent in accordance with the specifications set forth in Section 34.  A determination by DCS that funds are not appropriated or otherwise available to support continuation of performance shall be final and conclusive.    </w:t>
      </w:r>
    </w:p>
    <w:p w14:paraId="0ED4DA67" w14:textId="77777777" w:rsidR="000325CF" w:rsidRPr="000325CF" w:rsidRDefault="000325CF" w:rsidP="000A7714">
      <w:pPr>
        <w:tabs>
          <w:tab w:val="num" w:pos="0"/>
        </w:tabs>
        <w:spacing w:after="0" w:line="240" w:lineRule="auto"/>
        <w:ind w:hanging="720"/>
        <w:jc w:val="both"/>
        <w:rPr>
          <w:rFonts w:ascii="Arial" w:eastAsia="MS Mincho" w:hAnsi="Arial" w:cs="Arial"/>
          <w:bCs/>
          <w:sz w:val="20"/>
          <w:szCs w:val="20"/>
          <w:lang w:eastAsia="ja-JP"/>
        </w:rPr>
      </w:pPr>
    </w:p>
    <w:p w14:paraId="16CB5712" w14:textId="77777777" w:rsidR="000325CF" w:rsidRPr="000325CF" w:rsidRDefault="000325CF" w:rsidP="000A7714">
      <w:pPr>
        <w:numPr>
          <w:ilvl w:val="0"/>
          <w:numId w:val="7"/>
        </w:numPr>
        <w:spacing w:after="0" w:line="240" w:lineRule="auto"/>
        <w:ind w:left="720" w:hanging="720"/>
        <w:jc w:val="both"/>
        <w:rPr>
          <w:rFonts w:ascii="Arial" w:eastAsia="MS Mincho" w:hAnsi="Arial" w:cs="Arial"/>
          <w:bCs/>
          <w:color w:val="000000"/>
          <w:sz w:val="20"/>
          <w:szCs w:val="20"/>
          <w:lang w:eastAsia="ja-JP"/>
        </w:rPr>
      </w:pPr>
      <w:r w:rsidRPr="000325CF">
        <w:rPr>
          <w:rFonts w:ascii="Arial" w:eastAsia="MS Mincho" w:hAnsi="Arial" w:cs="Arial"/>
          <w:bCs/>
          <w:color w:val="000000"/>
          <w:sz w:val="20"/>
          <w:szCs w:val="20"/>
          <w:lang w:eastAsia="ja-JP"/>
        </w:rPr>
        <w:t>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the State Budget Agency that funds are not appropriated or otherwise available to support continuation of performance shall be final and conclusive.</w:t>
      </w:r>
    </w:p>
    <w:bookmarkEnd w:id="21"/>
    <w:p w14:paraId="7FAA115F" w14:textId="11D8031E" w:rsidR="00750E9B" w:rsidRPr="000A7714" w:rsidRDefault="00750E9B" w:rsidP="000A7714">
      <w:pPr>
        <w:keepNext/>
        <w:spacing w:after="0" w:line="240" w:lineRule="auto"/>
        <w:jc w:val="both"/>
        <w:rPr>
          <w:rFonts w:ascii="Arial" w:hAnsi="Arial" w:cs="Arial"/>
          <w:b/>
          <w:sz w:val="20"/>
          <w:szCs w:val="20"/>
        </w:rPr>
      </w:pPr>
    </w:p>
    <w:p w14:paraId="3A6972B5" w14:textId="77777777" w:rsidR="00750E9B" w:rsidRPr="000A7714" w:rsidRDefault="00750E9B" w:rsidP="000A7714">
      <w:pPr>
        <w:keepNext/>
        <w:spacing w:after="0" w:line="240" w:lineRule="auto"/>
        <w:jc w:val="both"/>
        <w:rPr>
          <w:rFonts w:ascii="Arial" w:hAnsi="Arial" w:cs="Arial"/>
          <w:sz w:val="20"/>
          <w:szCs w:val="20"/>
        </w:rPr>
      </w:pPr>
      <w:r w:rsidRPr="000A7714">
        <w:rPr>
          <w:rFonts w:ascii="Arial" w:hAnsi="Arial" w:cs="Arial"/>
          <w:b/>
          <w:sz w:val="20"/>
          <w:szCs w:val="20"/>
        </w:rPr>
        <w:t xml:space="preserve">22.  </w:t>
      </w:r>
      <w:r w:rsidRPr="000A7714">
        <w:rPr>
          <w:rFonts w:ascii="Arial" w:hAnsi="Arial" w:cs="Arial"/>
          <w:b/>
          <w:sz w:val="20"/>
          <w:szCs w:val="20"/>
        </w:rPr>
        <w:tab/>
        <w:t>Governing Law</w:t>
      </w:r>
      <w:r w:rsidRPr="000A7714">
        <w:rPr>
          <w:rFonts w:ascii="Arial" w:hAnsi="Arial" w:cs="Arial"/>
          <w:sz w:val="20"/>
          <w:szCs w:val="20"/>
        </w:rPr>
        <w:t xml:space="preserve">.  </w:t>
      </w:r>
    </w:p>
    <w:p w14:paraId="7A6253B4" w14:textId="77777777" w:rsidR="00750E9B" w:rsidRPr="000A7714" w:rsidRDefault="00750E9B" w:rsidP="000A7714">
      <w:pPr>
        <w:keepNext/>
        <w:spacing w:after="0" w:line="240" w:lineRule="auto"/>
        <w:jc w:val="both"/>
        <w:rPr>
          <w:rFonts w:ascii="Arial" w:hAnsi="Arial" w:cs="Arial"/>
          <w:sz w:val="20"/>
          <w:szCs w:val="20"/>
        </w:rPr>
      </w:pPr>
    </w:p>
    <w:p w14:paraId="29322B4F"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sz w:val="20"/>
          <w:szCs w:val="20"/>
        </w:rPr>
        <w:t>This Contract shall be governed, construed, and </w:t>
      </w:r>
      <w:r w:rsidRPr="000A7714">
        <w:rPr>
          <w:rFonts w:ascii="Arial" w:hAnsi="Arial" w:cs="Arial"/>
          <w:color w:val="000000"/>
          <w:sz w:val="20"/>
          <w:szCs w:val="20"/>
        </w:rPr>
        <w:t>enforced</w:t>
      </w:r>
      <w:r w:rsidRPr="000A7714">
        <w:rPr>
          <w:rFonts w:ascii="Arial" w:hAnsi="Arial" w:cs="Arial"/>
          <w:sz w:val="20"/>
          <w:szCs w:val="20"/>
        </w:rPr>
        <w:t> in accordance with the laws of the State of Indiana, without regard to its conflict of laws rules. Suit, if any, must be brought in the State of Indiana.</w:t>
      </w:r>
    </w:p>
    <w:p w14:paraId="04B4468D" w14:textId="77777777" w:rsidR="00750E9B" w:rsidRPr="000A7714" w:rsidRDefault="00750E9B" w:rsidP="000A7714">
      <w:pPr>
        <w:spacing w:after="0" w:line="240" w:lineRule="auto"/>
        <w:jc w:val="both"/>
        <w:rPr>
          <w:rFonts w:ascii="Arial" w:hAnsi="Arial" w:cs="Arial"/>
          <w:sz w:val="20"/>
          <w:szCs w:val="20"/>
        </w:rPr>
      </w:pPr>
    </w:p>
    <w:p w14:paraId="13034254" w14:textId="7E0867FE" w:rsidR="00750E9B" w:rsidRPr="000A7714" w:rsidDel="008A6A9A" w:rsidRDefault="00750E9B" w:rsidP="000A7714">
      <w:pPr>
        <w:widowControl w:val="0"/>
        <w:spacing w:after="0" w:line="240" w:lineRule="auto"/>
        <w:jc w:val="both"/>
        <w:rPr>
          <w:del w:id="22" w:author="Bryan J. Gross" w:date="2023-09-05T11:04:00Z"/>
          <w:rFonts w:ascii="Arial" w:hAnsi="Arial" w:cs="Arial"/>
          <w:b/>
          <w:sz w:val="20"/>
          <w:szCs w:val="20"/>
        </w:rPr>
      </w:pPr>
      <w:del w:id="23" w:author="Bryan J. Gross" w:date="2023-09-05T11:04:00Z">
        <w:r w:rsidRPr="000A7714" w:rsidDel="008A6A9A">
          <w:rPr>
            <w:rFonts w:ascii="Arial" w:hAnsi="Arial" w:cs="Arial"/>
            <w:b/>
            <w:sz w:val="20"/>
            <w:szCs w:val="20"/>
          </w:rPr>
          <w:delText xml:space="preserve">23.  </w:delText>
        </w:r>
        <w:commentRangeStart w:id="24"/>
        <w:r w:rsidRPr="000A7714" w:rsidDel="008A6A9A">
          <w:rPr>
            <w:rFonts w:ascii="Arial" w:hAnsi="Arial" w:cs="Arial"/>
            <w:b/>
            <w:sz w:val="20"/>
            <w:szCs w:val="20"/>
          </w:rPr>
          <w:tab/>
          <w:delText xml:space="preserve">HIPAA Compliance. </w:delText>
        </w:r>
      </w:del>
      <w:commentRangeEnd w:id="24"/>
      <w:r w:rsidR="008A6A9A">
        <w:rPr>
          <w:rStyle w:val="CommentReference"/>
        </w:rPr>
        <w:commentReference w:id="24"/>
      </w:r>
    </w:p>
    <w:p w14:paraId="7F143F58" w14:textId="238A6573" w:rsidR="00750E9B" w:rsidRPr="000A7714" w:rsidDel="008A6A9A" w:rsidRDefault="00750E9B" w:rsidP="000A7714">
      <w:pPr>
        <w:keepNext/>
        <w:spacing w:after="0" w:line="240" w:lineRule="auto"/>
        <w:jc w:val="both"/>
        <w:rPr>
          <w:del w:id="25" w:author="Bryan J. Gross" w:date="2023-09-05T11:04:00Z"/>
          <w:rFonts w:ascii="Arial" w:hAnsi="Arial" w:cs="Arial"/>
          <w:sz w:val="20"/>
          <w:szCs w:val="20"/>
        </w:rPr>
      </w:pPr>
    </w:p>
    <w:p w14:paraId="0E64D016" w14:textId="5A894342" w:rsidR="00750E9B" w:rsidRPr="000A7714" w:rsidDel="008A6A9A" w:rsidRDefault="00024FB7" w:rsidP="000A7714">
      <w:pPr>
        <w:keepNext/>
        <w:spacing w:after="0" w:line="240" w:lineRule="auto"/>
        <w:jc w:val="both"/>
        <w:rPr>
          <w:del w:id="26" w:author="Bryan J. Gross" w:date="2023-09-05T11:04:00Z"/>
          <w:rFonts w:ascii="Arial" w:eastAsia="Times New Roman" w:hAnsi="Arial" w:cs="Arial"/>
          <w:sz w:val="20"/>
          <w:szCs w:val="20"/>
        </w:rPr>
      </w:pPr>
      <w:bookmarkStart w:id="27" w:name="OLE_LINK4"/>
      <w:bookmarkStart w:id="28" w:name="OLE_LINK3"/>
      <w:bookmarkEnd w:id="27"/>
      <w:bookmarkEnd w:id="28"/>
      <w:del w:id="29" w:author="Bryan J. Gross" w:date="2023-09-05T11:04:00Z">
        <w:r w:rsidRPr="000A7714" w:rsidDel="008A6A9A">
          <w:rPr>
            <w:rFonts w:ascii="Arial" w:eastAsia="Times New Roman" w:hAnsi="Arial" w:cs="Arial"/>
            <w:sz w:val="20"/>
            <w:szCs w:val="20"/>
          </w:rPr>
          <w:delTex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delText>
        </w:r>
      </w:del>
    </w:p>
    <w:p w14:paraId="45E1E674" w14:textId="77777777" w:rsidR="00024FB7" w:rsidRPr="000A7714" w:rsidRDefault="00024FB7" w:rsidP="000A7714">
      <w:pPr>
        <w:keepNext/>
        <w:spacing w:after="0" w:line="240" w:lineRule="auto"/>
        <w:jc w:val="both"/>
        <w:rPr>
          <w:rFonts w:ascii="Arial" w:hAnsi="Arial" w:cs="Arial"/>
          <w:b/>
          <w:sz w:val="20"/>
          <w:szCs w:val="20"/>
        </w:rPr>
      </w:pPr>
    </w:p>
    <w:p w14:paraId="4C8F92FD"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 xml:space="preserve">24.  </w:t>
      </w:r>
      <w:r w:rsidRPr="000A7714">
        <w:rPr>
          <w:rFonts w:ascii="Arial" w:hAnsi="Arial" w:cs="Arial"/>
          <w:b/>
          <w:sz w:val="20"/>
          <w:szCs w:val="20"/>
        </w:rPr>
        <w:tab/>
        <w:t xml:space="preserve">Indemnification.  </w:t>
      </w:r>
    </w:p>
    <w:p w14:paraId="3B06DA30" w14:textId="77777777" w:rsidR="00750E9B" w:rsidRPr="000A7714" w:rsidRDefault="00750E9B" w:rsidP="000A7714">
      <w:pPr>
        <w:keepNext/>
        <w:spacing w:after="0" w:line="240" w:lineRule="auto"/>
        <w:jc w:val="both"/>
        <w:rPr>
          <w:rFonts w:ascii="Arial" w:hAnsi="Arial" w:cs="Arial"/>
          <w:b/>
          <w:sz w:val="20"/>
          <w:szCs w:val="20"/>
        </w:rPr>
      </w:pPr>
    </w:p>
    <w:p w14:paraId="59BAABB4" w14:textId="29F2FEE3" w:rsidR="00357109" w:rsidRPr="00357109" w:rsidRDefault="00357109" w:rsidP="000A7714">
      <w:pPr>
        <w:numPr>
          <w:ilvl w:val="0"/>
          <w:numId w:val="4"/>
        </w:numPr>
        <w:spacing w:after="0" w:line="240" w:lineRule="auto"/>
        <w:jc w:val="both"/>
        <w:rPr>
          <w:rFonts w:ascii="Arial" w:eastAsia="Times New Roman" w:hAnsi="Arial" w:cs="Arial"/>
          <w:bCs/>
          <w:sz w:val="20"/>
          <w:szCs w:val="20"/>
          <w:lang w:eastAsia="ja-JP"/>
        </w:rPr>
      </w:pPr>
      <w:r w:rsidRPr="00357109">
        <w:rPr>
          <w:rFonts w:ascii="Arial" w:eastAsia="Times New Roman" w:hAnsi="Arial" w:cs="Arial"/>
          <w:bCs/>
          <w:sz w:val="20"/>
          <w:szCs w:val="20"/>
          <w:lang w:eastAsia="ja-JP"/>
        </w:rPr>
        <w:t xml:space="preserve">The Contractor agrees to indemnify, defend, and hold harmless the State, its agents, officials, and employees from all </w:t>
      </w:r>
      <w:proofErr w:type="gramStart"/>
      <w:r w:rsidRPr="00357109">
        <w:rPr>
          <w:rFonts w:ascii="Arial" w:eastAsia="Times New Roman" w:hAnsi="Arial" w:cs="Arial"/>
          <w:bCs/>
          <w:sz w:val="20"/>
          <w:szCs w:val="20"/>
          <w:lang w:eastAsia="ja-JP"/>
        </w:rPr>
        <w:t>third party</w:t>
      </w:r>
      <w:proofErr w:type="gramEnd"/>
      <w:r w:rsidRPr="00357109">
        <w:rPr>
          <w:rFonts w:ascii="Arial" w:eastAsia="Times New Roman" w:hAnsi="Arial" w:cs="Arial"/>
          <w:bCs/>
          <w:sz w:val="20"/>
          <w:szCs w:val="20"/>
          <w:lang w:eastAsia="ja-JP"/>
        </w:rPr>
        <w:t xml:space="preserve"> claims and suits including court costs, </w:t>
      </w:r>
      <w:ins w:id="30" w:author="Bryan J. Gross" w:date="2023-09-05T11:05:00Z">
        <w:r w:rsidR="00B54C0D">
          <w:rPr>
            <w:rFonts w:ascii="Arial" w:eastAsia="Times New Roman" w:hAnsi="Arial" w:cs="Arial"/>
            <w:bCs/>
            <w:sz w:val="20"/>
            <w:szCs w:val="20"/>
            <w:lang w:eastAsia="ja-JP"/>
          </w:rPr>
          <w:t xml:space="preserve">reasonable </w:t>
        </w:r>
      </w:ins>
      <w:r w:rsidRPr="00357109">
        <w:rPr>
          <w:rFonts w:ascii="Arial" w:eastAsia="Times New Roman" w:hAnsi="Arial" w:cs="Arial"/>
          <w:bCs/>
          <w:sz w:val="20"/>
          <w:szCs w:val="20"/>
          <w:lang w:eastAsia="ja-JP"/>
        </w:rPr>
        <w:t>attorney's fees, and other expenses caused by any act or omission of the Contractor and/or its subcontractors, if any, in the performance of this Contract. The State will not provide indemnification to the Contractor.</w:t>
      </w:r>
    </w:p>
    <w:p w14:paraId="77FB8279" w14:textId="77777777" w:rsidR="00750E9B" w:rsidRPr="000A7714" w:rsidRDefault="00750E9B" w:rsidP="000A7714">
      <w:pPr>
        <w:spacing w:after="0" w:line="240" w:lineRule="auto"/>
        <w:jc w:val="both"/>
        <w:rPr>
          <w:rFonts w:ascii="Arial" w:hAnsi="Arial" w:cs="Arial"/>
          <w:sz w:val="20"/>
          <w:szCs w:val="20"/>
        </w:rPr>
      </w:pPr>
    </w:p>
    <w:p w14:paraId="06C94203"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 xml:space="preserve">25.  </w:t>
      </w:r>
      <w:r w:rsidRPr="000A7714">
        <w:rPr>
          <w:rFonts w:ascii="Arial" w:hAnsi="Arial" w:cs="Arial"/>
          <w:b/>
          <w:sz w:val="20"/>
          <w:szCs w:val="20"/>
        </w:rPr>
        <w:tab/>
        <w:t>Independent Contractor; Workers’ Compensation Insurance. [Modified]</w:t>
      </w:r>
    </w:p>
    <w:p w14:paraId="71F62FD9" w14:textId="77777777" w:rsidR="00750E9B" w:rsidRPr="000A7714" w:rsidRDefault="00750E9B" w:rsidP="000A7714">
      <w:pPr>
        <w:keepNext/>
        <w:spacing w:after="0" w:line="240" w:lineRule="auto"/>
        <w:jc w:val="both"/>
        <w:rPr>
          <w:rFonts w:ascii="Arial" w:hAnsi="Arial" w:cs="Arial"/>
          <w:b/>
          <w:sz w:val="20"/>
          <w:szCs w:val="20"/>
        </w:rPr>
      </w:pPr>
    </w:p>
    <w:p w14:paraId="7C3A6163" w14:textId="77777777" w:rsidR="00C0430E" w:rsidRPr="00C0430E" w:rsidRDefault="00C0430E" w:rsidP="000A7714">
      <w:pPr>
        <w:numPr>
          <w:ilvl w:val="0"/>
          <w:numId w:val="8"/>
        </w:numPr>
        <w:spacing w:after="0" w:line="240" w:lineRule="auto"/>
        <w:ind w:left="720" w:hanging="720"/>
        <w:jc w:val="both"/>
        <w:rPr>
          <w:rFonts w:ascii="Arial" w:eastAsia="MS Mincho" w:hAnsi="Arial" w:cs="Arial"/>
          <w:color w:val="000000"/>
          <w:sz w:val="20"/>
          <w:szCs w:val="20"/>
          <w:lang w:eastAsia="ja-JP"/>
        </w:rPr>
      </w:pPr>
      <w:bookmarkStart w:id="31" w:name="_Hlk139277773"/>
      <w:r w:rsidRPr="00C0430E">
        <w:rPr>
          <w:rFonts w:ascii="Arial" w:eastAsia="MS Mincho" w:hAnsi="Arial" w:cs="Arial"/>
          <w:color w:val="000000"/>
          <w:sz w:val="20"/>
          <w:szCs w:val="20"/>
          <w:lang w:eastAsia="ja-JP"/>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w:t>
      </w:r>
    </w:p>
    <w:bookmarkEnd w:id="31"/>
    <w:p w14:paraId="66B71184" w14:textId="77777777" w:rsidR="00C0430E" w:rsidRPr="00C0430E" w:rsidRDefault="00C0430E" w:rsidP="000A7714">
      <w:pPr>
        <w:tabs>
          <w:tab w:val="num" w:pos="0"/>
        </w:tabs>
        <w:spacing w:after="0" w:line="240" w:lineRule="auto"/>
        <w:ind w:left="360" w:hanging="360"/>
        <w:jc w:val="both"/>
        <w:rPr>
          <w:rFonts w:ascii="Arial" w:eastAsia="MS Mincho" w:hAnsi="Arial" w:cs="Arial"/>
          <w:bCs/>
          <w:sz w:val="20"/>
          <w:szCs w:val="20"/>
          <w:lang w:eastAsia="ja-JP"/>
        </w:rPr>
      </w:pPr>
    </w:p>
    <w:p w14:paraId="1827ED37" w14:textId="77777777" w:rsidR="00C0430E" w:rsidRPr="00C0430E" w:rsidRDefault="00C0430E" w:rsidP="000A7714">
      <w:pPr>
        <w:numPr>
          <w:ilvl w:val="0"/>
          <w:numId w:val="8"/>
        </w:numPr>
        <w:spacing w:after="0" w:line="240" w:lineRule="auto"/>
        <w:ind w:left="720" w:hanging="720"/>
        <w:jc w:val="both"/>
        <w:rPr>
          <w:rFonts w:ascii="Arial" w:eastAsia="MS Mincho" w:hAnsi="Arial" w:cs="Arial"/>
          <w:color w:val="000000"/>
          <w:sz w:val="20"/>
          <w:szCs w:val="20"/>
          <w:lang w:eastAsia="ja-JP"/>
        </w:rPr>
      </w:pPr>
      <w:r w:rsidRPr="00C0430E">
        <w:rPr>
          <w:rFonts w:ascii="Arial" w:eastAsia="MS Mincho" w:hAnsi="Arial" w:cs="Arial"/>
          <w:color w:val="000000"/>
          <w:sz w:val="20"/>
          <w:szCs w:val="20"/>
          <w:lang w:eastAsia="ja-JP"/>
        </w:rPr>
        <w:t xml:space="preserve">The Contractor shall provide all necessary unemployment and workers' compensation insurance for the Contractor's employees, and shall provide the State with a Certificate of Insurance evidencing such coverage prior to starting work under this Contract.  </w:t>
      </w:r>
    </w:p>
    <w:p w14:paraId="4EC41EE9" w14:textId="77777777" w:rsidR="00C0430E" w:rsidRPr="00C0430E" w:rsidRDefault="00C0430E" w:rsidP="000A7714">
      <w:pPr>
        <w:tabs>
          <w:tab w:val="num" w:pos="0"/>
        </w:tabs>
        <w:spacing w:after="0" w:line="240" w:lineRule="auto"/>
        <w:ind w:left="360" w:hanging="360"/>
        <w:jc w:val="both"/>
        <w:rPr>
          <w:rFonts w:ascii="Arial" w:eastAsia="MS Mincho" w:hAnsi="Arial" w:cs="Arial"/>
          <w:bCs/>
          <w:sz w:val="20"/>
          <w:szCs w:val="20"/>
          <w:lang w:eastAsia="ja-JP"/>
        </w:rPr>
      </w:pPr>
    </w:p>
    <w:p w14:paraId="54E2B8DE" w14:textId="77777777" w:rsidR="00C0430E" w:rsidRPr="00C0430E" w:rsidRDefault="00C0430E" w:rsidP="000A7714">
      <w:pPr>
        <w:numPr>
          <w:ilvl w:val="0"/>
          <w:numId w:val="8"/>
        </w:numPr>
        <w:spacing w:after="0" w:line="240" w:lineRule="auto"/>
        <w:ind w:left="720" w:hanging="720"/>
        <w:jc w:val="both"/>
        <w:rPr>
          <w:rFonts w:ascii="Arial" w:eastAsia="MS Mincho" w:hAnsi="Arial" w:cs="Arial"/>
          <w:color w:val="000000"/>
          <w:sz w:val="20"/>
          <w:szCs w:val="20"/>
          <w:lang w:eastAsia="ja-JP"/>
        </w:rPr>
      </w:pPr>
      <w:r w:rsidRPr="00C0430E">
        <w:rPr>
          <w:rFonts w:ascii="Arial" w:eastAsia="MS Mincho" w:hAnsi="Arial" w:cs="Arial"/>
          <w:color w:val="000000"/>
          <w:sz w:val="20"/>
          <w:szCs w:val="20"/>
          <w:lang w:eastAsia="ja-JP"/>
        </w:rPr>
        <w:t>The Contractor certifies and agrees that the services the Contractor provides under this Contract will be performed in accordance with the following guidelines:</w:t>
      </w:r>
    </w:p>
    <w:p w14:paraId="6071D4A7"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p>
    <w:p w14:paraId="318F3568" w14:textId="77777777" w:rsidR="00D21526" w:rsidRPr="00D21526" w:rsidRDefault="00D21526" w:rsidP="000A7714">
      <w:pPr>
        <w:numPr>
          <w:ilvl w:val="0"/>
          <w:numId w:val="12"/>
        </w:numPr>
        <w:spacing w:after="0" w:line="240" w:lineRule="auto"/>
        <w:ind w:left="1170" w:hanging="450"/>
        <w:jc w:val="both"/>
        <w:rPr>
          <w:rFonts w:ascii="Arial" w:eastAsia="MS Mincho" w:hAnsi="Arial" w:cs="Arial"/>
          <w:color w:val="000000"/>
          <w:sz w:val="20"/>
          <w:szCs w:val="20"/>
          <w:lang w:eastAsia="ja-JP"/>
        </w:rPr>
      </w:pPr>
      <w:r w:rsidRPr="00D21526">
        <w:rPr>
          <w:rFonts w:ascii="Arial" w:eastAsia="MS Mincho" w:hAnsi="Arial" w:cs="Arial"/>
          <w:b/>
          <w:color w:val="000000"/>
          <w:sz w:val="20"/>
          <w:szCs w:val="20"/>
          <w:lang w:eastAsia="ja-JP"/>
        </w:rPr>
        <w:t>Behavioral control</w:t>
      </w:r>
      <w:r w:rsidRPr="00D21526">
        <w:rPr>
          <w:rFonts w:ascii="Arial" w:eastAsia="MS Mincho" w:hAnsi="Arial" w:cs="Arial"/>
          <w:color w:val="000000"/>
          <w:sz w:val="20"/>
          <w:szCs w:val="20"/>
          <w:lang w:eastAsia="ja-JP"/>
        </w:rPr>
        <w:t xml:space="preserve"> - The Contractor will be responsible to direct and control its staff with respect to how to carry out its duties under this Contract including:</w:t>
      </w:r>
    </w:p>
    <w:p w14:paraId="5E00AC93" w14:textId="77777777" w:rsidR="00D21526" w:rsidRPr="00D21526" w:rsidRDefault="00D21526" w:rsidP="000A7714">
      <w:pPr>
        <w:numPr>
          <w:ilvl w:val="0"/>
          <w:numId w:val="10"/>
        </w:numPr>
        <w:spacing w:after="0" w:line="240" w:lineRule="auto"/>
        <w:ind w:left="153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 xml:space="preserve">monitoring or providing training on how to perform services and </w:t>
      </w:r>
    </w:p>
    <w:p w14:paraId="5AE95C6A" w14:textId="77777777" w:rsidR="00D21526" w:rsidRPr="00D21526" w:rsidRDefault="00D21526" w:rsidP="000A7714">
      <w:pPr>
        <w:numPr>
          <w:ilvl w:val="0"/>
          <w:numId w:val="10"/>
        </w:numPr>
        <w:spacing w:after="0" w:line="240" w:lineRule="auto"/>
        <w:ind w:left="153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instructions on:</w:t>
      </w:r>
    </w:p>
    <w:p w14:paraId="458B469E"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-when and where to do the work;</w:t>
      </w:r>
    </w:p>
    <w:p w14:paraId="0B20FBC3"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-what tools or equipment to use;</w:t>
      </w:r>
    </w:p>
    <w:p w14:paraId="0B670B96"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-what workers to hire or to assist with the work;</w:t>
      </w:r>
    </w:p>
    <w:p w14:paraId="0B341F42"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-where to purchase supplies and services;</w:t>
      </w:r>
    </w:p>
    <w:p w14:paraId="699FEF6E"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-what work must be performed by a specified individual; and</w:t>
      </w:r>
    </w:p>
    <w:p w14:paraId="37B1419A" w14:textId="77777777" w:rsidR="00D21526" w:rsidRPr="00D21526" w:rsidRDefault="00D21526" w:rsidP="000A7714">
      <w:pPr>
        <w:spacing w:after="0" w:line="240" w:lineRule="auto"/>
        <w:ind w:left="1440"/>
        <w:jc w:val="both"/>
        <w:rPr>
          <w:rFonts w:ascii="Arial" w:eastAsia="MS Mincho" w:hAnsi="Arial" w:cs="Arial"/>
          <w:bCs/>
          <w:sz w:val="20"/>
          <w:szCs w:val="20"/>
          <w:lang w:eastAsia="ja-JP"/>
        </w:rPr>
      </w:pPr>
      <w:r w:rsidRPr="00D21526">
        <w:rPr>
          <w:rFonts w:ascii="Arial" w:eastAsia="MS Mincho" w:hAnsi="Arial" w:cs="Arial"/>
          <w:bCs/>
          <w:sz w:val="20"/>
          <w:szCs w:val="20"/>
          <w:lang w:eastAsia="ja-JP"/>
        </w:rPr>
        <w:t>-what order or sequence to follow.</w:t>
      </w:r>
    </w:p>
    <w:p w14:paraId="262E8757" w14:textId="77777777" w:rsidR="00D21526" w:rsidRPr="00D21526" w:rsidRDefault="00D21526" w:rsidP="000A7714">
      <w:pPr>
        <w:tabs>
          <w:tab w:val="num" w:pos="0"/>
        </w:tabs>
        <w:spacing w:after="0" w:line="240" w:lineRule="auto"/>
        <w:jc w:val="both"/>
        <w:rPr>
          <w:rFonts w:ascii="Arial" w:eastAsia="MS Mincho" w:hAnsi="Arial" w:cs="Arial"/>
          <w:bCs/>
          <w:sz w:val="20"/>
          <w:szCs w:val="20"/>
          <w:lang w:eastAsia="ja-JP"/>
        </w:rPr>
      </w:pPr>
    </w:p>
    <w:p w14:paraId="620AD8A3" w14:textId="77777777" w:rsidR="00D21526" w:rsidRPr="00D21526" w:rsidRDefault="00D21526" w:rsidP="000A7714">
      <w:pPr>
        <w:numPr>
          <w:ilvl w:val="0"/>
          <w:numId w:val="12"/>
        </w:numPr>
        <w:spacing w:after="0" w:line="240" w:lineRule="auto"/>
        <w:ind w:left="1170" w:hanging="450"/>
        <w:jc w:val="both"/>
        <w:rPr>
          <w:rFonts w:ascii="Arial" w:eastAsia="MS Mincho" w:hAnsi="Arial" w:cs="Arial"/>
          <w:color w:val="000000"/>
          <w:sz w:val="20"/>
          <w:szCs w:val="20"/>
          <w:lang w:eastAsia="ja-JP"/>
        </w:rPr>
      </w:pPr>
      <w:r w:rsidRPr="00D21526">
        <w:rPr>
          <w:rFonts w:ascii="Arial" w:eastAsia="MS Mincho" w:hAnsi="Arial" w:cs="Arial"/>
          <w:b/>
          <w:color w:val="000000"/>
          <w:sz w:val="20"/>
          <w:szCs w:val="20"/>
          <w:lang w:eastAsia="ja-JP"/>
        </w:rPr>
        <w:t>Financial control</w:t>
      </w:r>
      <w:r w:rsidRPr="00D21526">
        <w:rPr>
          <w:rFonts w:ascii="Arial" w:eastAsia="MS Mincho" w:hAnsi="Arial" w:cs="Arial"/>
          <w:color w:val="000000"/>
          <w:sz w:val="20"/>
          <w:szCs w:val="20"/>
          <w:lang w:eastAsia="ja-JP"/>
        </w:rPr>
        <w:t xml:space="preserve"> - In carrying out its duties hereunder, the Contractor will be responsible for:</w:t>
      </w:r>
    </w:p>
    <w:p w14:paraId="5525E2B8" w14:textId="77777777" w:rsidR="00D21526" w:rsidRPr="00D21526" w:rsidRDefault="00D21526" w:rsidP="000A7714">
      <w:pPr>
        <w:numPr>
          <w:ilvl w:val="0"/>
          <w:numId w:val="11"/>
        </w:numPr>
        <w:spacing w:after="0" w:line="240" w:lineRule="auto"/>
        <w:ind w:hanging="27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 xml:space="preserve">all business expenses incurred; </w:t>
      </w:r>
    </w:p>
    <w:p w14:paraId="29779033" w14:textId="77777777" w:rsidR="00D21526" w:rsidRPr="00D21526" w:rsidRDefault="00D21526" w:rsidP="000A7714">
      <w:pPr>
        <w:numPr>
          <w:ilvl w:val="0"/>
          <w:numId w:val="11"/>
        </w:numPr>
        <w:spacing w:after="0" w:line="240" w:lineRule="auto"/>
        <w:ind w:hanging="27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any facilities or equipment it requires;</w:t>
      </w:r>
    </w:p>
    <w:p w14:paraId="6AE3C8D2" w14:textId="77777777" w:rsidR="00D21526" w:rsidRPr="00D21526" w:rsidRDefault="00D21526" w:rsidP="000A7714">
      <w:pPr>
        <w:numPr>
          <w:ilvl w:val="0"/>
          <w:numId w:val="11"/>
        </w:numPr>
        <w:spacing w:after="0" w:line="240" w:lineRule="auto"/>
        <w:ind w:hanging="27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managing its resources to meet obligations to the State and any other parties;</w:t>
      </w:r>
    </w:p>
    <w:p w14:paraId="3F9C0764" w14:textId="77777777" w:rsidR="00D21526" w:rsidRPr="00D21526" w:rsidRDefault="00D21526" w:rsidP="000A7714">
      <w:pPr>
        <w:numPr>
          <w:ilvl w:val="0"/>
          <w:numId w:val="11"/>
        </w:numPr>
        <w:spacing w:after="0" w:line="240" w:lineRule="auto"/>
        <w:ind w:hanging="27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all employment or contract issues with its staff; and</w:t>
      </w:r>
    </w:p>
    <w:p w14:paraId="5FD45EC5" w14:textId="77777777" w:rsidR="00D21526" w:rsidRPr="00D21526" w:rsidRDefault="00D21526" w:rsidP="000A7714">
      <w:pPr>
        <w:numPr>
          <w:ilvl w:val="0"/>
          <w:numId w:val="11"/>
        </w:numPr>
        <w:spacing w:after="0" w:line="240" w:lineRule="auto"/>
        <w:ind w:hanging="27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managing any fluctuations in the cost of providing services.</w:t>
      </w:r>
    </w:p>
    <w:p w14:paraId="7144846E" w14:textId="77777777" w:rsidR="00D21526" w:rsidRPr="00D21526" w:rsidRDefault="00D21526" w:rsidP="000A7714">
      <w:pPr>
        <w:tabs>
          <w:tab w:val="num" w:pos="0"/>
        </w:tabs>
        <w:spacing w:after="0" w:line="240" w:lineRule="auto"/>
        <w:jc w:val="both"/>
        <w:rPr>
          <w:rFonts w:ascii="Arial" w:eastAsia="MS Mincho" w:hAnsi="Arial" w:cs="Arial"/>
          <w:bCs/>
          <w:sz w:val="20"/>
          <w:szCs w:val="20"/>
          <w:lang w:eastAsia="ja-JP"/>
        </w:rPr>
      </w:pPr>
    </w:p>
    <w:p w14:paraId="6C995A22" w14:textId="77777777" w:rsidR="00D21526" w:rsidRPr="00D21526" w:rsidRDefault="00D21526" w:rsidP="000A7714">
      <w:pPr>
        <w:numPr>
          <w:ilvl w:val="0"/>
          <w:numId w:val="12"/>
        </w:numPr>
        <w:spacing w:after="0" w:line="240" w:lineRule="auto"/>
        <w:ind w:left="1080" w:hanging="360"/>
        <w:jc w:val="both"/>
        <w:rPr>
          <w:rFonts w:ascii="Arial" w:eastAsia="MS Mincho" w:hAnsi="Arial" w:cs="Arial"/>
          <w:color w:val="000000"/>
          <w:sz w:val="20"/>
          <w:szCs w:val="20"/>
          <w:lang w:eastAsia="ja-JP"/>
        </w:rPr>
      </w:pPr>
      <w:r w:rsidRPr="00D21526">
        <w:rPr>
          <w:rFonts w:ascii="Arial" w:eastAsia="MS Mincho" w:hAnsi="Arial" w:cs="Arial"/>
          <w:b/>
          <w:color w:val="000000"/>
          <w:sz w:val="20"/>
          <w:szCs w:val="20"/>
          <w:lang w:eastAsia="ja-JP"/>
        </w:rPr>
        <w:t>Type of relationship</w:t>
      </w:r>
      <w:r w:rsidRPr="00D21526">
        <w:rPr>
          <w:rFonts w:ascii="Arial" w:eastAsia="MS Mincho" w:hAnsi="Arial" w:cs="Arial"/>
          <w:color w:val="000000"/>
          <w:sz w:val="20"/>
          <w:szCs w:val="20"/>
          <w:lang w:eastAsia="ja-JP"/>
        </w:rPr>
        <w:t xml:space="preserve"> - The Contractor's relationship with the State:</w:t>
      </w:r>
    </w:p>
    <w:p w14:paraId="5223B307" w14:textId="77777777" w:rsidR="00D21526" w:rsidRPr="00D21526" w:rsidRDefault="00D21526" w:rsidP="000A7714">
      <w:pPr>
        <w:numPr>
          <w:ilvl w:val="4"/>
          <w:numId w:val="9"/>
        </w:numPr>
        <w:spacing w:after="0" w:line="240" w:lineRule="auto"/>
        <w:ind w:left="1260" w:hanging="9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is controlled by this Contract;</w:t>
      </w:r>
    </w:p>
    <w:p w14:paraId="3E97E3F1" w14:textId="77777777" w:rsidR="00D21526" w:rsidRPr="00D21526" w:rsidRDefault="00D21526" w:rsidP="000A7714">
      <w:pPr>
        <w:numPr>
          <w:ilvl w:val="4"/>
          <w:numId w:val="9"/>
        </w:numPr>
        <w:spacing w:after="0" w:line="240" w:lineRule="auto"/>
        <w:ind w:left="1260" w:hanging="9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includes no benefits other than the consideration paid for services rendered;</w:t>
      </w:r>
    </w:p>
    <w:p w14:paraId="64106A91" w14:textId="77777777" w:rsidR="00D21526" w:rsidRPr="00D21526" w:rsidRDefault="00D21526" w:rsidP="000A7714">
      <w:pPr>
        <w:numPr>
          <w:ilvl w:val="4"/>
          <w:numId w:val="9"/>
        </w:numPr>
        <w:spacing w:after="0" w:line="240" w:lineRule="auto"/>
        <w:ind w:left="1260" w:hanging="9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includes no promise of future agreements; and</w:t>
      </w:r>
    </w:p>
    <w:p w14:paraId="64D52A98" w14:textId="77777777" w:rsidR="00D21526" w:rsidRPr="00D21526" w:rsidRDefault="00D21526" w:rsidP="000A7714">
      <w:pPr>
        <w:numPr>
          <w:ilvl w:val="4"/>
          <w:numId w:val="9"/>
        </w:numPr>
        <w:spacing w:after="0" w:line="240" w:lineRule="auto"/>
        <w:ind w:left="1260" w:hanging="90"/>
        <w:jc w:val="both"/>
        <w:rPr>
          <w:rFonts w:ascii="Arial" w:eastAsia="MS Mincho" w:hAnsi="Arial" w:cs="Arial"/>
          <w:color w:val="000000"/>
          <w:sz w:val="20"/>
          <w:szCs w:val="20"/>
          <w:lang w:eastAsia="ja-JP"/>
        </w:rPr>
      </w:pPr>
      <w:r w:rsidRPr="00D21526">
        <w:rPr>
          <w:rFonts w:ascii="Arial" w:eastAsia="MS Mincho" w:hAnsi="Arial" w:cs="Arial"/>
          <w:color w:val="000000"/>
          <w:sz w:val="20"/>
          <w:szCs w:val="20"/>
          <w:lang w:eastAsia="ja-JP"/>
        </w:rPr>
        <w:t>addresses only one aspect of the State's overall mission.</w:t>
      </w:r>
    </w:p>
    <w:p w14:paraId="71E8C04C" w14:textId="77777777" w:rsidR="00750E9B" w:rsidRPr="000A7714" w:rsidRDefault="00750E9B" w:rsidP="000A7714">
      <w:pPr>
        <w:spacing w:after="0" w:line="240" w:lineRule="auto"/>
        <w:jc w:val="both"/>
        <w:rPr>
          <w:rFonts w:ascii="Arial" w:hAnsi="Arial" w:cs="Arial"/>
          <w:b/>
          <w:sz w:val="20"/>
          <w:szCs w:val="20"/>
        </w:rPr>
      </w:pPr>
    </w:p>
    <w:p w14:paraId="06F2AEFA" w14:textId="25668791" w:rsidR="00CE6E8E" w:rsidRPr="000A7714" w:rsidRDefault="00750E9B" w:rsidP="000A7714">
      <w:pPr>
        <w:numPr>
          <w:ilvl w:val="0"/>
          <w:numId w:val="4"/>
        </w:numPr>
        <w:spacing w:after="0" w:line="240" w:lineRule="auto"/>
        <w:jc w:val="both"/>
        <w:rPr>
          <w:rFonts w:ascii="Arial" w:eastAsia="MS Mincho" w:hAnsi="Arial" w:cs="Arial"/>
          <w:b/>
          <w:bCs/>
          <w:sz w:val="20"/>
          <w:szCs w:val="20"/>
          <w:lang w:eastAsia="ja-JP"/>
        </w:rPr>
      </w:pPr>
      <w:r w:rsidRPr="000A7714">
        <w:rPr>
          <w:rFonts w:ascii="Arial" w:hAnsi="Arial" w:cs="Arial"/>
          <w:b/>
          <w:sz w:val="20"/>
          <w:szCs w:val="20"/>
        </w:rPr>
        <w:t xml:space="preserve">26. </w:t>
      </w:r>
      <w:r w:rsidR="00851088" w:rsidRPr="000A7714">
        <w:rPr>
          <w:rFonts w:ascii="Arial" w:hAnsi="Arial" w:cs="Arial"/>
          <w:b/>
          <w:sz w:val="20"/>
          <w:szCs w:val="20"/>
        </w:rPr>
        <w:t xml:space="preserve"> </w:t>
      </w:r>
      <w:r w:rsidR="00EA3273" w:rsidRPr="000A7714">
        <w:rPr>
          <w:rFonts w:ascii="Arial" w:hAnsi="Arial" w:cs="Arial"/>
          <w:b/>
          <w:sz w:val="20"/>
          <w:szCs w:val="20"/>
        </w:rPr>
        <w:tab/>
      </w:r>
      <w:r w:rsidR="00CE6E8E" w:rsidRPr="000A7714">
        <w:rPr>
          <w:rFonts w:ascii="Arial" w:eastAsia="MS Mincho" w:hAnsi="Arial" w:cs="Arial"/>
          <w:b/>
          <w:bCs/>
          <w:sz w:val="20"/>
          <w:szCs w:val="20"/>
          <w:lang w:eastAsia="ja-JP"/>
        </w:rPr>
        <w:t>Indiana Veteran Owned Small Business Enterprise Compliance</w:t>
      </w:r>
      <w:r w:rsidR="00CE6E8E" w:rsidRPr="000A7714">
        <w:rPr>
          <w:rFonts w:ascii="Arial" w:eastAsia="MS Mincho" w:hAnsi="Arial" w:cs="Arial"/>
          <w:bCs/>
          <w:sz w:val="20"/>
          <w:szCs w:val="20"/>
          <w:lang w:eastAsia="ja-JP"/>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w:t>
      </w:r>
      <w:r w:rsidR="00CE6E8E" w:rsidRPr="000A7714">
        <w:rPr>
          <w:rFonts w:ascii="Arial" w:eastAsia="MS Mincho" w:hAnsi="Arial" w:cs="Arial"/>
          <w:bCs/>
          <w:sz w:val="20"/>
          <w:szCs w:val="20"/>
          <w:lang w:eastAsia="ja-JP"/>
        </w:rPr>
        <w:lastRenderedPageBreak/>
        <w:t>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R="00CE6E8E" w:rsidRPr="000A7714">
        <w:rPr>
          <w:rFonts w:ascii="Arial" w:eastAsia="MS Mincho" w:hAnsi="Arial" w:cs="Arial"/>
          <w:b/>
          <w:bCs/>
          <w:sz w:val="20"/>
          <w:szCs w:val="20"/>
          <w:lang w:eastAsia="ja-JP"/>
        </w:rPr>
        <w:t xml:space="preserve"> [Add additional IVOSBs using the same format.]</w:t>
      </w:r>
      <w:r w:rsidR="00CE6E8E" w:rsidRPr="000A7714">
        <w:rPr>
          <w:rFonts w:ascii="Arial" w:eastAsia="MS Mincho" w:hAnsi="Arial" w:cs="Arial"/>
          <w:bCs/>
          <w:sz w:val="20"/>
          <w:szCs w:val="20"/>
          <w:lang w:eastAsia="ja-JP"/>
        </w:rPr>
        <w:t xml:space="preserve"> </w:t>
      </w:r>
      <w:r w:rsidR="00CE6E8E" w:rsidRPr="000A7714">
        <w:rPr>
          <w:rFonts w:ascii="Arial" w:eastAsia="MS Mincho" w:hAnsi="Arial" w:cs="Arial"/>
          <w:bCs/>
          <w:color w:val="000000"/>
          <w:sz w:val="20"/>
          <w:szCs w:val="20"/>
          <w:lang w:eastAsia="ja-JP"/>
        </w:rPr>
        <w:t xml:space="preserve"> </w:t>
      </w:r>
    </w:p>
    <w:p w14:paraId="272F5A9A"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color w:val="000000"/>
          <w:sz w:val="16"/>
          <w:szCs w:val="16"/>
          <w:lang w:eastAsia="ja-JP"/>
        </w:rPr>
      </w:pPr>
      <w:r w:rsidRPr="00CE6E8E">
        <w:rPr>
          <w:rFonts w:ascii="Arial" w:eastAsia="MS Mincho" w:hAnsi="Arial" w:cs="Arial"/>
          <w:bCs/>
          <w:color w:val="000000"/>
          <w:sz w:val="16"/>
          <w:szCs w:val="16"/>
          <w:lang w:eastAsia="ja-JP"/>
        </w:rPr>
        <w:t xml:space="preserve">IVOSB       COMPANY NAME </w:t>
      </w:r>
      <w:r w:rsidRPr="00CE6E8E">
        <w:rPr>
          <w:rFonts w:ascii="Arial" w:eastAsia="MS Mincho" w:hAnsi="Arial" w:cs="Arial"/>
          <w:bCs/>
          <w:color w:val="000000"/>
          <w:sz w:val="16"/>
          <w:szCs w:val="16"/>
          <w:lang w:eastAsia="ja-JP"/>
        </w:rPr>
        <w:tab/>
      </w:r>
      <w:r w:rsidRPr="00CE6E8E">
        <w:rPr>
          <w:rFonts w:ascii="Arial" w:eastAsia="MS Mincho" w:hAnsi="Arial" w:cs="Arial"/>
          <w:bCs/>
          <w:color w:val="000000"/>
          <w:sz w:val="16"/>
          <w:szCs w:val="16"/>
          <w:lang w:eastAsia="ja-JP"/>
        </w:rPr>
        <w:tab/>
        <w:t xml:space="preserve">PHONE </w:t>
      </w:r>
      <w:r w:rsidRPr="00CE6E8E">
        <w:rPr>
          <w:rFonts w:ascii="Arial" w:eastAsia="MS Mincho" w:hAnsi="Arial" w:cs="Arial"/>
          <w:bCs/>
          <w:color w:val="000000"/>
          <w:sz w:val="16"/>
          <w:szCs w:val="16"/>
          <w:lang w:eastAsia="ja-JP"/>
        </w:rPr>
        <w:tab/>
        <w:t>EMAIL OF CONTACT PERSON</w:t>
      </w:r>
      <w:r w:rsidRPr="00CE6E8E">
        <w:rPr>
          <w:rFonts w:ascii="Arial" w:eastAsia="MS Mincho" w:hAnsi="Arial" w:cs="Arial"/>
          <w:bCs/>
          <w:color w:val="000000"/>
          <w:sz w:val="16"/>
          <w:szCs w:val="16"/>
          <w:lang w:eastAsia="ja-JP"/>
        </w:rPr>
        <w:tab/>
        <w:t xml:space="preserve">  PERCENT</w:t>
      </w:r>
    </w:p>
    <w:p w14:paraId="5EB39F1C"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color w:val="000000"/>
          <w:sz w:val="20"/>
          <w:szCs w:val="20"/>
          <w:lang w:eastAsia="ja-JP"/>
        </w:rPr>
      </w:pPr>
      <w:r w:rsidRPr="00CE6E8E">
        <w:rPr>
          <w:rFonts w:ascii="Arial" w:eastAsia="MS Mincho" w:hAnsi="Arial" w:cs="Arial"/>
          <w:bCs/>
          <w:color w:val="000000"/>
          <w:sz w:val="20"/>
          <w:szCs w:val="20"/>
          <w:lang w:eastAsia="ja-JP"/>
        </w:rPr>
        <w:t xml:space="preserve"> </w:t>
      </w:r>
    </w:p>
    <w:p w14:paraId="2BEBD4DB" w14:textId="0436E452"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CE6E8E">
        <w:rPr>
          <w:rFonts w:ascii="Arial" w:eastAsia="MS Mincho" w:hAnsi="Arial" w:cs="Arial"/>
          <w:bCs/>
          <w:i/>
          <w:color w:val="000000"/>
          <w:sz w:val="20"/>
          <w:szCs w:val="20"/>
          <w:lang w:eastAsia="ja-JP"/>
        </w:rPr>
        <w:t>_______________________________________________________________________</w:t>
      </w:r>
    </w:p>
    <w:p w14:paraId="1151ADAD"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058090B4"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CE6E8E">
        <w:rPr>
          <w:rFonts w:ascii="Arial" w:eastAsia="MS Mincho" w:hAnsi="Arial" w:cs="Arial"/>
          <w:bCs/>
          <w:i/>
          <w:color w:val="000000"/>
          <w:sz w:val="20"/>
          <w:szCs w:val="20"/>
          <w:lang w:eastAsia="ja-JP"/>
        </w:rPr>
        <w:t xml:space="preserve">Briefly describe the IVOSB service(s)/product(s) to be provided under this Contract and include the estimated date(s) for utilization during the Contract term: </w:t>
      </w:r>
    </w:p>
    <w:p w14:paraId="303C0E7A"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0B0423EF"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CE6E8E">
        <w:rPr>
          <w:rFonts w:ascii="Arial" w:eastAsia="MS Mincho" w:hAnsi="Arial" w:cs="Arial"/>
          <w:bCs/>
          <w:i/>
          <w:color w:val="000000"/>
          <w:sz w:val="20"/>
          <w:szCs w:val="20"/>
          <w:lang w:eastAsia="ja-JP"/>
        </w:rPr>
        <w:t>_______________________________________________________________________</w:t>
      </w:r>
    </w:p>
    <w:p w14:paraId="38E3317C" w14:textId="77777777" w:rsidR="00CE6E8E" w:rsidRPr="00CE6E8E" w:rsidRDefault="00CE6E8E"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7EEE3B95" w14:textId="77777777" w:rsidR="00CE6E8E" w:rsidRPr="00CE6E8E" w:rsidRDefault="00CE6E8E" w:rsidP="000A7714">
      <w:pPr>
        <w:spacing w:after="0" w:line="240" w:lineRule="auto"/>
        <w:jc w:val="both"/>
        <w:rPr>
          <w:rFonts w:ascii="Arial" w:eastAsia="Calibri" w:hAnsi="Arial" w:cs="Arial"/>
          <w:sz w:val="20"/>
          <w:szCs w:val="20"/>
        </w:rPr>
      </w:pPr>
      <w:r w:rsidRPr="00CE6E8E">
        <w:rPr>
          <w:rFonts w:ascii="Arial" w:eastAsia="Calibri"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4" w:history="1">
        <w:r w:rsidRPr="00CE6E8E">
          <w:rPr>
            <w:rFonts w:ascii="Arial" w:eastAsia="Calibri" w:hAnsi="Arial" w:cs="Arial"/>
            <w:color w:val="0563C1"/>
            <w:sz w:val="20"/>
            <w:szCs w:val="20"/>
            <w:u w:val="single"/>
          </w:rPr>
          <w:t>IndianaVeteransPreference@idoa.IN.gov</w:t>
        </w:r>
      </w:hyperlink>
      <w:r w:rsidRPr="00CE6E8E">
        <w:rPr>
          <w:rFonts w:ascii="Arial" w:eastAsia="Calibri" w:hAnsi="Arial" w:cs="Arial"/>
          <w:sz w:val="20"/>
          <w:szCs w:val="20"/>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5" w:history="1"/>
      <w:r w:rsidRPr="00CE6E8E">
        <w:rPr>
          <w:rFonts w:ascii="Arial" w:eastAsia="Calibri" w:hAnsi="Arial" w:cs="Arial"/>
          <w:color w:val="0563C1"/>
          <w:sz w:val="20"/>
          <w:szCs w:val="20"/>
          <w:u w:val="single"/>
        </w:rPr>
        <w:t xml:space="preserve"> </w:t>
      </w:r>
      <w:hyperlink r:id="rId16" w:history="1">
        <w:r w:rsidRPr="00CE6E8E">
          <w:rPr>
            <w:rFonts w:ascii="Arial" w:eastAsia="Calibri" w:hAnsi="Arial" w:cs="Arial"/>
            <w:color w:val="0563C1"/>
            <w:sz w:val="20"/>
            <w:szCs w:val="20"/>
            <w:u w:val="single"/>
          </w:rPr>
          <w:t>IndianaVeteransPreference@idoa.IN.gov</w:t>
        </w:r>
      </w:hyperlink>
      <w:r w:rsidRPr="00CE6E8E">
        <w:rPr>
          <w:rFonts w:ascii="Arial" w:eastAsia="Calibri" w:hAnsi="Arial" w:cs="Arial"/>
          <w:sz w:val="20"/>
          <w:szCs w:val="20"/>
        </w:rPr>
        <w:t xml:space="preserve"> for review and approval before changing the participation plan submitted in connection with this Contract. </w:t>
      </w:r>
    </w:p>
    <w:p w14:paraId="1470C5A8" w14:textId="77777777" w:rsidR="00CE6E8E" w:rsidRPr="00CE6E8E" w:rsidRDefault="00CE6E8E" w:rsidP="000A7714">
      <w:pPr>
        <w:spacing w:after="0" w:line="240" w:lineRule="auto"/>
        <w:jc w:val="both"/>
        <w:rPr>
          <w:rFonts w:ascii="Arial" w:eastAsia="Calibri" w:hAnsi="Arial" w:cs="Arial"/>
          <w:sz w:val="20"/>
          <w:szCs w:val="20"/>
        </w:rPr>
      </w:pPr>
    </w:p>
    <w:p w14:paraId="455B81B1" w14:textId="77777777" w:rsidR="00CE6E8E" w:rsidRPr="00CE6E8E" w:rsidRDefault="00CE6E8E" w:rsidP="000A7714">
      <w:pPr>
        <w:numPr>
          <w:ilvl w:val="0"/>
          <w:numId w:val="4"/>
        </w:numPr>
        <w:spacing w:after="0" w:line="240" w:lineRule="auto"/>
        <w:jc w:val="both"/>
        <w:rPr>
          <w:rFonts w:ascii="Arial" w:eastAsia="MS Mincho" w:hAnsi="Arial" w:cs="Arial"/>
          <w:bCs/>
          <w:sz w:val="20"/>
          <w:szCs w:val="20"/>
          <w:lang w:eastAsia="ja-JP"/>
        </w:rPr>
      </w:pPr>
      <w:r w:rsidRPr="00CE6E8E">
        <w:rPr>
          <w:rFonts w:ascii="Arial" w:eastAsia="MS Mincho" w:hAnsi="Arial" w:cs="Arial"/>
          <w:bCs/>
          <w:sz w:val="20"/>
          <w:szCs w:val="20"/>
          <w:lang w:eastAsia="ja-JP"/>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CE6E8E">
          <w:rPr>
            <w:rFonts w:ascii="Arial" w:eastAsia="MS Mincho" w:hAnsi="Arial" w:cs="Arial"/>
            <w:bCs/>
            <w:color w:val="0563C1"/>
            <w:sz w:val="20"/>
            <w:szCs w:val="20"/>
            <w:u w:val="single"/>
            <w:lang w:eastAsia="ja-JP"/>
          </w:rPr>
          <w:t>www.in.gov/idoa/mwbe/payaudit.htm</w:t>
        </w:r>
      </w:hyperlink>
      <w:r w:rsidRPr="00CE6E8E">
        <w:rPr>
          <w:rFonts w:ascii="Arial" w:eastAsia="MS Mincho" w:hAnsi="Arial" w:cs="Arial"/>
          <w:bCs/>
          <w:color w:val="000000"/>
          <w:sz w:val="20"/>
          <w:szCs w:val="20"/>
          <w:lang w:eastAsia="ja-JP"/>
        </w:rPr>
        <w:t xml:space="preserve">. </w:t>
      </w:r>
      <w:r w:rsidRPr="00CE6E8E">
        <w:rPr>
          <w:rFonts w:ascii="Arial" w:eastAsia="MS Mincho" w:hAnsi="Arial" w:cs="Arial"/>
          <w:bCs/>
          <w:sz w:val="20"/>
          <w:szCs w:val="20"/>
          <w:lang w:eastAsia="ja-JP"/>
        </w:rPr>
        <w:t xml:space="preserve"> The Contractor may also be required to report IVOSB certified subcontractor payments directly to the Division of Supplier Diversity, as reasonably requested and in the format required by the Division of Supplier Diversity.</w:t>
      </w:r>
    </w:p>
    <w:p w14:paraId="628B3DF6" w14:textId="77777777" w:rsidR="00CE6E8E" w:rsidRPr="00CE6E8E" w:rsidRDefault="00CE6E8E" w:rsidP="000A7714">
      <w:pPr>
        <w:numPr>
          <w:ilvl w:val="0"/>
          <w:numId w:val="4"/>
        </w:numPr>
        <w:spacing w:after="0" w:line="240" w:lineRule="auto"/>
        <w:jc w:val="both"/>
        <w:rPr>
          <w:rFonts w:ascii="Arial" w:eastAsia="MS Mincho" w:hAnsi="Arial" w:cs="Arial"/>
          <w:bCs/>
          <w:sz w:val="20"/>
          <w:szCs w:val="20"/>
          <w:lang w:eastAsia="ja-JP"/>
        </w:rPr>
      </w:pPr>
    </w:p>
    <w:p w14:paraId="12D4FE55" w14:textId="77777777" w:rsidR="00CE6E8E" w:rsidRPr="00CE6E8E" w:rsidRDefault="00CE6E8E" w:rsidP="000A7714">
      <w:pPr>
        <w:numPr>
          <w:ilvl w:val="0"/>
          <w:numId w:val="4"/>
        </w:numPr>
        <w:spacing w:after="0" w:line="240" w:lineRule="auto"/>
        <w:jc w:val="both"/>
        <w:rPr>
          <w:rFonts w:ascii="Arial" w:eastAsia="MS Mincho" w:hAnsi="Arial" w:cs="Arial"/>
          <w:bCs/>
          <w:sz w:val="20"/>
          <w:szCs w:val="20"/>
          <w:lang w:eastAsia="ja-JP"/>
        </w:rPr>
      </w:pPr>
      <w:r w:rsidRPr="00CE6E8E">
        <w:rPr>
          <w:rFonts w:ascii="Arial" w:eastAsia="MS Mincho" w:hAnsi="Arial" w:cs="Arial"/>
          <w:bCs/>
          <w:sz w:val="20"/>
          <w:szCs w:val="20"/>
          <w:lang w:eastAsia="ja-JP"/>
        </w:rPr>
        <w:t>The Contractor's failure to comply with the provisions in this clause may be considered a material breach of the Contract.</w:t>
      </w:r>
    </w:p>
    <w:p w14:paraId="102DAEF1" w14:textId="77777777" w:rsidR="00CE6E8E" w:rsidRPr="00CE6E8E" w:rsidRDefault="00CE6E8E" w:rsidP="000A7714">
      <w:pPr>
        <w:numPr>
          <w:ilvl w:val="0"/>
          <w:numId w:val="4"/>
        </w:numPr>
        <w:spacing w:after="0" w:line="240" w:lineRule="auto"/>
        <w:jc w:val="both"/>
        <w:rPr>
          <w:rFonts w:ascii="Arial" w:eastAsia="MS Mincho" w:hAnsi="Arial" w:cs="Arial"/>
          <w:bCs/>
          <w:sz w:val="20"/>
          <w:szCs w:val="20"/>
          <w:lang w:eastAsia="ja-JP"/>
        </w:rPr>
      </w:pPr>
    </w:p>
    <w:p w14:paraId="7903F625" w14:textId="58FCD31E" w:rsidR="00CE6E8E" w:rsidRPr="000A7714" w:rsidRDefault="00CE6E8E" w:rsidP="000A7714">
      <w:pPr>
        <w:tabs>
          <w:tab w:val="num" w:pos="0"/>
        </w:tabs>
        <w:spacing w:after="0" w:line="240" w:lineRule="auto"/>
        <w:jc w:val="both"/>
        <w:rPr>
          <w:rFonts w:ascii="Arial" w:eastAsia="Times New Roman" w:hAnsi="Arial" w:cs="Arial"/>
          <w:b/>
          <w:bCs/>
          <w:color w:val="000000"/>
          <w:sz w:val="20"/>
          <w:szCs w:val="20"/>
        </w:rPr>
      </w:pPr>
      <w:r w:rsidRPr="00CE6E8E">
        <w:rPr>
          <w:rFonts w:ascii="Arial" w:eastAsia="Times New Roman" w:hAnsi="Arial" w:cs="Arial"/>
          <w:b/>
          <w:bCs/>
          <w:sz w:val="20"/>
          <w:szCs w:val="20"/>
        </w:rPr>
        <w:t xml:space="preserve">27.  </w:t>
      </w:r>
      <w:r w:rsidR="00EA3273" w:rsidRPr="000A7714">
        <w:rPr>
          <w:rFonts w:ascii="Arial" w:eastAsia="Times New Roman" w:hAnsi="Arial" w:cs="Arial"/>
          <w:b/>
          <w:bCs/>
          <w:sz w:val="20"/>
          <w:szCs w:val="20"/>
        </w:rPr>
        <w:tab/>
      </w:r>
      <w:r w:rsidRPr="00CE6E8E">
        <w:rPr>
          <w:rFonts w:ascii="Arial" w:eastAsia="Times New Roman" w:hAnsi="Arial" w:cs="Arial"/>
          <w:b/>
          <w:bCs/>
          <w:sz w:val="20"/>
          <w:szCs w:val="20"/>
        </w:rPr>
        <w:t xml:space="preserve">Information Technology Enterprise Architecture Requirements. </w:t>
      </w:r>
      <w:r w:rsidRPr="00CE6E8E">
        <w:rPr>
          <w:rFonts w:ascii="Arial" w:eastAsia="Times New Roman" w:hAnsi="Arial" w:cs="Arial"/>
          <w:sz w:val="20"/>
          <w:szCs w:val="20"/>
        </w:rPr>
        <w:t xml:space="preserve"> </w:t>
      </w:r>
    </w:p>
    <w:p w14:paraId="78DCCFAA" w14:textId="77777777" w:rsidR="002C77F7" w:rsidRPr="000A7714" w:rsidRDefault="002C77F7" w:rsidP="000A7714">
      <w:pPr>
        <w:tabs>
          <w:tab w:val="num" w:pos="0"/>
        </w:tabs>
        <w:spacing w:after="0" w:line="240" w:lineRule="auto"/>
        <w:jc w:val="both"/>
        <w:rPr>
          <w:rFonts w:ascii="Arial" w:eastAsia="Times New Roman" w:hAnsi="Arial" w:cs="Arial"/>
          <w:b/>
          <w:bCs/>
          <w:color w:val="000000"/>
          <w:sz w:val="20"/>
          <w:szCs w:val="20"/>
        </w:rPr>
      </w:pPr>
    </w:p>
    <w:p w14:paraId="2322D944" w14:textId="77777777" w:rsidR="00F14033" w:rsidRPr="000A7714" w:rsidRDefault="00F14033" w:rsidP="000A7714">
      <w:pPr>
        <w:spacing w:after="0" w:line="240" w:lineRule="auto"/>
        <w:jc w:val="both"/>
        <w:rPr>
          <w:rFonts w:ascii="Arial" w:eastAsia="Calibri" w:hAnsi="Arial" w:cs="Arial"/>
          <w:sz w:val="20"/>
          <w:szCs w:val="20"/>
        </w:rPr>
      </w:pPr>
      <w:r w:rsidRPr="00F14033">
        <w:rPr>
          <w:rFonts w:ascii="Arial" w:eastAsia="Calibri" w:hAnsi="Arial" w:cs="Arial"/>
          <w:sz w:val="20"/>
          <w:szCs w:val="20"/>
        </w:rPr>
        <w:t xml:space="preserve">If this Contract involves information technology-related products or services, the Contractor agrees that all such products or services are compatible with any of the technology standards found at </w:t>
      </w:r>
      <w:hyperlink r:id="rId18" w:history="1">
        <w:r w:rsidRPr="00F14033">
          <w:rPr>
            <w:rFonts w:ascii="Arial" w:eastAsia="Calibri" w:hAnsi="Arial" w:cs="Arial"/>
            <w:color w:val="0563C1"/>
            <w:sz w:val="20"/>
            <w:szCs w:val="20"/>
            <w:u w:val="single"/>
          </w:rPr>
          <w:t>https://www.in.gov/iot/2394.htm</w:t>
        </w:r>
      </w:hyperlink>
      <w:r w:rsidRPr="00F14033">
        <w:rPr>
          <w:rFonts w:ascii="Arial" w:eastAsia="Calibri" w:hAnsi="Arial" w:cs="Arial"/>
          <w:sz w:val="20"/>
          <w:szCs w:val="20"/>
        </w:rPr>
        <w:t xml:space="preserve"> that are applicable, including the assistive technology standard.  The State may terminate this Contract for default if the terms of this paragraph are breached.</w:t>
      </w:r>
    </w:p>
    <w:p w14:paraId="334DEA3E" w14:textId="77777777" w:rsidR="00F14033" w:rsidRPr="00F14033" w:rsidRDefault="00F14033" w:rsidP="000A7714">
      <w:pPr>
        <w:spacing w:after="0" w:line="240" w:lineRule="auto"/>
        <w:rPr>
          <w:rFonts w:ascii="Arial" w:eastAsia="Calibri" w:hAnsi="Arial" w:cs="Arial"/>
        </w:rPr>
      </w:pPr>
    </w:p>
    <w:p w14:paraId="2806DF4E" w14:textId="5E3E3A5E" w:rsidR="00CE6E8E" w:rsidRPr="00CE6E8E" w:rsidRDefault="00CE6E8E" w:rsidP="000A7714">
      <w:pPr>
        <w:widowControl w:val="0"/>
        <w:numPr>
          <w:ilvl w:val="0"/>
          <w:numId w:val="4"/>
        </w:numPr>
        <w:spacing w:after="0" w:line="240" w:lineRule="auto"/>
        <w:jc w:val="both"/>
        <w:rPr>
          <w:rFonts w:ascii="Arial" w:eastAsia="Times New Roman" w:hAnsi="Arial" w:cs="Arial"/>
          <w:bCs/>
          <w:snapToGrid w:val="0"/>
          <w:sz w:val="20"/>
          <w:szCs w:val="20"/>
          <w:lang w:eastAsia="ja-JP"/>
        </w:rPr>
      </w:pPr>
      <w:r w:rsidRPr="00CE6E8E">
        <w:rPr>
          <w:rFonts w:ascii="Arial" w:eastAsia="Times New Roman" w:hAnsi="Arial" w:cs="Arial"/>
          <w:b/>
          <w:bCs/>
          <w:snapToGrid w:val="0"/>
          <w:sz w:val="20"/>
          <w:szCs w:val="20"/>
          <w:lang w:eastAsia="ja-JP"/>
        </w:rPr>
        <w:t xml:space="preserve">28.  </w:t>
      </w:r>
      <w:r w:rsidR="00EA3273" w:rsidRPr="000A7714">
        <w:rPr>
          <w:rFonts w:ascii="Arial" w:eastAsia="Times New Roman" w:hAnsi="Arial" w:cs="Arial"/>
          <w:b/>
          <w:bCs/>
          <w:snapToGrid w:val="0"/>
          <w:sz w:val="20"/>
          <w:szCs w:val="20"/>
          <w:lang w:eastAsia="ja-JP"/>
        </w:rPr>
        <w:tab/>
      </w:r>
      <w:r w:rsidRPr="00CE6E8E">
        <w:rPr>
          <w:rFonts w:ascii="Arial" w:eastAsia="Times New Roman" w:hAnsi="Arial" w:cs="Arial"/>
          <w:b/>
          <w:bCs/>
          <w:snapToGrid w:val="0"/>
          <w:sz w:val="20"/>
          <w:szCs w:val="20"/>
          <w:lang w:eastAsia="ja-JP"/>
        </w:rPr>
        <w:t>Insurance.</w:t>
      </w:r>
      <w:r w:rsidRPr="00CE6E8E">
        <w:rPr>
          <w:rFonts w:ascii="Arial" w:eastAsia="Times New Roman" w:hAnsi="Arial" w:cs="Arial"/>
          <w:bCs/>
          <w:snapToGrid w:val="0"/>
          <w:sz w:val="20"/>
          <w:szCs w:val="20"/>
          <w:lang w:eastAsia="ja-JP"/>
        </w:rPr>
        <w:t xml:space="preserve">  </w:t>
      </w:r>
      <w:r w:rsidRPr="00CE6E8E">
        <w:rPr>
          <w:rFonts w:ascii="Arial" w:eastAsia="MS Mincho" w:hAnsi="Arial" w:cs="Arial"/>
          <w:b/>
          <w:bCs/>
          <w:snapToGrid w:val="0"/>
          <w:sz w:val="20"/>
          <w:szCs w:val="20"/>
          <w:lang w:eastAsia="ja-JP"/>
        </w:rPr>
        <w:t>[Modified]</w:t>
      </w:r>
    </w:p>
    <w:p w14:paraId="2AB18289" w14:textId="77777777" w:rsidR="00CE6E8E" w:rsidRPr="00CE6E8E" w:rsidRDefault="00CE6E8E" w:rsidP="000A7714">
      <w:pPr>
        <w:widowControl w:val="0"/>
        <w:numPr>
          <w:ilvl w:val="0"/>
          <w:numId w:val="4"/>
        </w:numPr>
        <w:spacing w:after="0" w:line="240" w:lineRule="auto"/>
        <w:jc w:val="both"/>
        <w:rPr>
          <w:rFonts w:ascii="Arial" w:eastAsia="Times New Roman" w:hAnsi="Arial" w:cs="Arial"/>
          <w:bCs/>
          <w:snapToGrid w:val="0"/>
          <w:sz w:val="20"/>
          <w:szCs w:val="20"/>
          <w:lang w:eastAsia="ja-JP"/>
        </w:rPr>
      </w:pPr>
    </w:p>
    <w:p w14:paraId="76E99B61" w14:textId="77777777" w:rsidR="00CE6E8E" w:rsidRPr="00CE6E8E" w:rsidRDefault="00CE6E8E" w:rsidP="000A7714">
      <w:pPr>
        <w:spacing w:after="0" w:line="240" w:lineRule="auto"/>
        <w:ind w:left="720" w:hanging="720"/>
        <w:jc w:val="both"/>
        <w:rPr>
          <w:rFonts w:ascii="Arial" w:eastAsia="MS Mincho" w:hAnsi="Arial" w:cs="Arial"/>
          <w:snapToGrid w:val="0"/>
          <w:sz w:val="20"/>
          <w:szCs w:val="20"/>
          <w:lang w:eastAsia="ja-JP"/>
        </w:rPr>
      </w:pPr>
      <w:r w:rsidRPr="00CE6E8E">
        <w:rPr>
          <w:rFonts w:ascii="Arial" w:eastAsia="MS Mincho" w:hAnsi="Arial" w:cs="Arial"/>
          <w:snapToGrid w:val="0"/>
          <w:sz w:val="20"/>
          <w:szCs w:val="20"/>
          <w:lang w:eastAsia="ja-JP"/>
        </w:rPr>
        <w:t xml:space="preserve">A. </w:t>
      </w:r>
      <w:r w:rsidRPr="00CE6E8E">
        <w:rPr>
          <w:rFonts w:ascii="Arial" w:eastAsia="MS Mincho" w:hAnsi="Arial" w:cs="Arial"/>
          <w:snapToGrid w:val="0"/>
          <w:sz w:val="20"/>
          <w:szCs w:val="20"/>
          <w:lang w:eastAsia="ja-JP"/>
        </w:rPr>
        <w:tab/>
        <w:t>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p>
    <w:p w14:paraId="7AFAE1BA" w14:textId="77777777" w:rsidR="00CE6E8E" w:rsidRPr="00CE6E8E" w:rsidRDefault="00CE6E8E" w:rsidP="000A7714">
      <w:pPr>
        <w:spacing w:after="0" w:line="240" w:lineRule="auto"/>
        <w:jc w:val="both"/>
        <w:rPr>
          <w:rFonts w:ascii="Arial" w:eastAsia="MS Mincho" w:hAnsi="Arial" w:cs="Arial"/>
          <w:snapToGrid w:val="0"/>
          <w:sz w:val="20"/>
          <w:szCs w:val="20"/>
          <w:lang w:eastAsia="ja-JP"/>
        </w:rPr>
      </w:pPr>
    </w:p>
    <w:p w14:paraId="05B2A8C4"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(1) </w:t>
      </w:r>
      <w:r w:rsidRPr="00CE6E8E">
        <w:rPr>
          <w:rFonts w:ascii="Arial" w:eastAsia="MS Mincho" w:hAnsi="Arial" w:cs="Arial"/>
          <w:sz w:val="20"/>
          <w:szCs w:val="20"/>
          <w:lang w:eastAsia="ja-JP"/>
        </w:rPr>
        <w:tab/>
        <w:t>Commercial general liability, including contractual coverage, and products or completed operations coverage (if applicable), with minimum liability limits not less than $1,000,000 per occurrence and $2,000,000 in the aggregate unless additional coverage is required by the State. The State is to be named as an additional insured on a primary, non-contributory basis for any liability arising directly or indirectly under or in connection with this Contract.</w:t>
      </w:r>
    </w:p>
    <w:p w14:paraId="320114FC"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6E8EE0B6"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(2) </w:t>
      </w:r>
      <w:r w:rsidRPr="00CE6E8E">
        <w:rPr>
          <w:rFonts w:ascii="Arial" w:eastAsia="MS Mincho" w:hAnsi="Arial" w:cs="Arial"/>
          <w:sz w:val="20"/>
          <w:szCs w:val="20"/>
          <w:lang w:eastAsia="ja-JP"/>
        </w:rPr>
        <w:tab/>
        <w:t>Automobile liability for owned, non-owned and hired autos with minimum liability limits not less than $1,000,000 per occurrence and $2,000,000 in the aggregate. The State is to be named as an additional insured on a primary, non-contributory basis.</w:t>
      </w:r>
    </w:p>
    <w:p w14:paraId="7A4F85CC"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57CCE1AA"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lastRenderedPageBreak/>
        <w:t xml:space="preserve">(3)  </w:t>
      </w:r>
      <w:r w:rsidRPr="00CE6E8E">
        <w:rPr>
          <w:rFonts w:ascii="Arial" w:eastAsia="MS Mincho" w:hAnsi="Arial" w:cs="Arial"/>
          <w:sz w:val="20"/>
          <w:szCs w:val="20"/>
          <w:lang w:eastAsia="ja-JP"/>
        </w:rPr>
        <w:tab/>
        <w:t>Property damage insurance in an amount sufficient to provide coverage for any loss of property used by the Contractor in connection with services provided under this Contract, not less than $100,000 in the aggregate.</w:t>
      </w:r>
    </w:p>
    <w:p w14:paraId="69FA08A7" w14:textId="77777777" w:rsidR="00CE6E8E" w:rsidRPr="00CE6E8E" w:rsidRDefault="00CE6E8E" w:rsidP="000A7714">
      <w:pPr>
        <w:spacing w:after="0" w:line="240" w:lineRule="auto"/>
        <w:ind w:left="1440" w:hanging="720"/>
        <w:jc w:val="both"/>
        <w:rPr>
          <w:rFonts w:ascii="Arial" w:eastAsia="Times New Roman" w:hAnsi="Arial" w:cs="Arial"/>
          <w:sz w:val="20"/>
          <w:szCs w:val="20"/>
          <w:lang w:eastAsia="ja-JP"/>
        </w:rPr>
      </w:pPr>
    </w:p>
    <w:p w14:paraId="382ADCF7" w14:textId="77777777" w:rsidR="00CE6E8E" w:rsidRPr="00CE6E8E" w:rsidRDefault="00CE6E8E" w:rsidP="000A7714">
      <w:pPr>
        <w:spacing w:after="0" w:line="240" w:lineRule="auto"/>
        <w:ind w:left="1440" w:right="360" w:hanging="720"/>
        <w:jc w:val="both"/>
        <w:rPr>
          <w:rFonts w:ascii="Arial" w:eastAsia="Calibri" w:hAnsi="Arial" w:cs="Arial"/>
          <w:sz w:val="20"/>
          <w:szCs w:val="20"/>
        </w:rPr>
      </w:pPr>
      <w:r w:rsidRPr="00CE6E8E">
        <w:rPr>
          <w:rFonts w:ascii="Arial" w:eastAsia="Calibri" w:hAnsi="Arial" w:cs="Arial"/>
          <w:sz w:val="20"/>
          <w:szCs w:val="20"/>
        </w:rPr>
        <w:t xml:space="preserve">(4)  </w:t>
      </w:r>
      <w:r w:rsidRPr="00CE6E8E">
        <w:rPr>
          <w:rFonts w:ascii="Arial" w:eastAsia="Calibri" w:hAnsi="Arial" w:cs="Arial"/>
          <w:sz w:val="20"/>
          <w:szCs w:val="20"/>
        </w:rPr>
        <w:tab/>
      </w:r>
      <w:bookmarkStart w:id="32" w:name="_Hlk116386844"/>
      <w:r w:rsidRPr="00CE6E8E">
        <w:rPr>
          <w:rFonts w:ascii="Arial" w:eastAsia="Calibri" w:hAnsi="Arial" w:cs="Arial"/>
          <w:sz w:val="20"/>
          <w:szCs w:val="20"/>
        </w:rPr>
        <w:t xml:space="preserve">Professional Liability, also known as Errors and Omissions Insurance, for those Contractors required to hold a professional license by the Indiana Professional Licensing Agency with limits not less than $1,000,000 per cause of action and $2,000,000 per occurrence.  This is coverage available to pay for liability arising out of the performance of professional or </w:t>
      </w:r>
      <w:proofErr w:type="gramStart"/>
      <w:r w:rsidRPr="00CE6E8E">
        <w:rPr>
          <w:rFonts w:ascii="Arial" w:eastAsia="Calibri" w:hAnsi="Arial" w:cs="Arial"/>
          <w:sz w:val="20"/>
          <w:szCs w:val="20"/>
        </w:rPr>
        <w:t>business related</w:t>
      </w:r>
      <w:proofErr w:type="gramEnd"/>
      <w:r w:rsidRPr="00CE6E8E">
        <w:rPr>
          <w:rFonts w:ascii="Arial" w:eastAsia="Calibri" w:hAnsi="Arial" w:cs="Arial"/>
          <w:sz w:val="20"/>
          <w:szCs w:val="20"/>
        </w:rPr>
        <w:t xml:space="preserve"> duties, with coverage tailored to the needs of the specific profession.  Coverage for the benefit of the State shall continue for a period of two (2) years after the date of service provided under this Contract.</w:t>
      </w:r>
      <w:bookmarkEnd w:id="32"/>
    </w:p>
    <w:p w14:paraId="5F6BB197" w14:textId="77777777" w:rsidR="00CE6E8E" w:rsidRPr="00CE6E8E" w:rsidRDefault="00CE6E8E" w:rsidP="000A7714">
      <w:pPr>
        <w:spacing w:after="0" w:line="240" w:lineRule="auto"/>
        <w:ind w:left="1440" w:right="360" w:hanging="720"/>
        <w:jc w:val="both"/>
        <w:rPr>
          <w:rFonts w:ascii="Arial" w:eastAsia="Calibri" w:hAnsi="Arial" w:cs="Arial"/>
          <w:sz w:val="20"/>
          <w:szCs w:val="20"/>
        </w:rPr>
      </w:pPr>
    </w:p>
    <w:p w14:paraId="4188E118"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(5)</w:t>
      </w:r>
      <w:r w:rsidRPr="00CE6E8E">
        <w:rPr>
          <w:rFonts w:ascii="Arial" w:eastAsia="MS Mincho" w:hAnsi="Arial" w:cs="Arial"/>
          <w:sz w:val="20"/>
          <w:szCs w:val="20"/>
          <w:lang w:eastAsia="ja-JP"/>
        </w:rPr>
        <w:tab/>
      </w:r>
      <w:bookmarkStart w:id="33" w:name="_Hlk116386860"/>
      <w:r w:rsidRPr="00CE6E8E">
        <w:rPr>
          <w:rFonts w:ascii="Arial" w:eastAsia="MS Mincho" w:hAnsi="Arial" w:cs="Arial"/>
          <w:sz w:val="20"/>
          <w:szCs w:val="20"/>
          <w:lang w:eastAsia="ja-JP"/>
        </w:rPr>
        <w:t>Fiduciary liability if the Contractor is responsible for the management and oversight of various employee benefit plans and programs such as pensions, profit-sharing and savings, among others with limits no less than $700,000 per cause of action and $5,000,000 in the aggregate.</w:t>
      </w:r>
      <w:bookmarkEnd w:id="33"/>
    </w:p>
    <w:p w14:paraId="3B303D7F"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p>
    <w:p w14:paraId="44B3FA91" w14:textId="77777777" w:rsidR="00CE6E8E" w:rsidRPr="00CE6E8E" w:rsidRDefault="00CE6E8E" w:rsidP="000A7714">
      <w:pPr>
        <w:spacing w:after="0" w:line="240" w:lineRule="auto"/>
        <w:ind w:left="1440" w:right="360" w:hanging="720"/>
        <w:jc w:val="both"/>
        <w:rPr>
          <w:rFonts w:ascii="Arial" w:eastAsia="Calibri" w:hAnsi="Arial" w:cs="Arial"/>
          <w:sz w:val="20"/>
          <w:szCs w:val="20"/>
        </w:rPr>
      </w:pPr>
      <w:r w:rsidRPr="00CE6E8E">
        <w:rPr>
          <w:rFonts w:ascii="Arial" w:eastAsia="Calibri" w:hAnsi="Arial" w:cs="Arial"/>
          <w:sz w:val="20"/>
          <w:szCs w:val="20"/>
        </w:rPr>
        <w:t xml:space="preserve">(6) </w:t>
      </w:r>
      <w:r w:rsidRPr="00CE6E8E">
        <w:rPr>
          <w:rFonts w:ascii="Arial" w:eastAsia="Calibri" w:hAnsi="Arial" w:cs="Arial"/>
          <w:sz w:val="20"/>
          <w:szCs w:val="20"/>
        </w:rPr>
        <w:tab/>
        <w:t xml:space="preserve">Valuable Papers coverage, </w:t>
      </w:r>
      <w:r w:rsidRPr="00CE6E8E">
        <w:rPr>
          <w:rFonts w:ascii="Arial" w:eastAsia="Calibri" w:hAnsi="Arial" w:cs="Arial"/>
          <w:spacing w:val="1"/>
          <w:sz w:val="20"/>
          <w:szCs w:val="20"/>
        </w:rPr>
        <w:t xml:space="preserve">if applicable, with </w:t>
      </w:r>
      <w:r w:rsidRPr="00CE6E8E">
        <w:rPr>
          <w:rFonts w:ascii="Arial" w:eastAsia="Calibri" w:hAnsi="Arial" w:cs="Arial"/>
          <w:sz w:val="20"/>
          <w:szCs w:val="20"/>
        </w:rPr>
        <w:t>an Inland Marine</w:t>
      </w:r>
      <w:r w:rsidRPr="00CE6E8E">
        <w:rPr>
          <w:rFonts w:ascii="Arial" w:eastAsia="Calibri" w:hAnsi="Arial" w:cs="Arial"/>
          <w:spacing w:val="-2"/>
          <w:sz w:val="20"/>
          <w:szCs w:val="20"/>
        </w:rPr>
        <w:t xml:space="preserve"> </w:t>
      </w:r>
      <w:r w:rsidRPr="00CE6E8E">
        <w:rPr>
          <w:rFonts w:ascii="Arial" w:eastAsia="Calibri" w:hAnsi="Arial" w:cs="Arial"/>
          <w:sz w:val="20"/>
          <w:szCs w:val="20"/>
        </w:rPr>
        <w:t>Policy</w:t>
      </w:r>
      <w:r w:rsidRPr="00CE6E8E">
        <w:rPr>
          <w:rFonts w:ascii="Arial" w:eastAsia="Calibri" w:hAnsi="Arial" w:cs="Arial"/>
          <w:spacing w:val="1"/>
          <w:sz w:val="20"/>
          <w:szCs w:val="20"/>
        </w:rPr>
        <w:t xml:space="preserve"> </w:t>
      </w:r>
      <w:r w:rsidRPr="00CE6E8E">
        <w:rPr>
          <w:rFonts w:ascii="Arial" w:eastAsia="Calibri" w:hAnsi="Arial" w:cs="Arial"/>
          <w:sz w:val="20"/>
          <w:szCs w:val="20"/>
        </w:rPr>
        <w:t>Insurance with limits sufficient</w:t>
      </w:r>
      <w:r w:rsidRPr="00CE6E8E">
        <w:rPr>
          <w:rFonts w:ascii="Arial" w:eastAsia="Calibri" w:hAnsi="Arial" w:cs="Arial"/>
          <w:spacing w:val="-2"/>
          <w:sz w:val="20"/>
          <w:szCs w:val="20"/>
        </w:rPr>
        <w:t xml:space="preserve"> </w:t>
      </w:r>
      <w:r w:rsidRPr="00CE6E8E">
        <w:rPr>
          <w:rFonts w:ascii="Arial" w:eastAsia="Calibri" w:hAnsi="Arial" w:cs="Arial"/>
          <w:sz w:val="20"/>
          <w:szCs w:val="20"/>
        </w:rPr>
        <w:t>to pay</w:t>
      </w:r>
      <w:r w:rsidRPr="00CE6E8E">
        <w:rPr>
          <w:rFonts w:ascii="Arial" w:eastAsia="Calibri" w:hAnsi="Arial" w:cs="Arial"/>
          <w:spacing w:val="-2"/>
          <w:sz w:val="20"/>
          <w:szCs w:val="20"/>
        </w:rPr>
        <w:t xml:space="preserve"> </w:t>
      </w:r>
      <w:r w:rsidRPr="00CE6E8E">
        <w:rPr>
          <w:rFonts w:ascii="Arial" w:eastAsia="Calibri" w:hAnsi="Arial" w:cs="Arial"/>
          <w:sz w:val="20"/>
          <w:szCs w:val="20"/>
        </w:rPr>
        <w:t>for the re-creation and reconstruction</w:t>
      </w:r>
      <w:r w:rsidRPr="00CE6E8E">
        <w:rPr>
          <w:rFonts w:ascii="Arial" w:eastAsia="Calibri" w:hAnsi="Arial" w:cs="Arial"/>
          <w:spacing w:val="63"/>
          <w:sz w:val="20"/>
          <w:szCs w:val="20"/>
        </w:rPr>
        <w:t xml:space="preserve"> </w:t>
      </w:r>
      <w:r w:rsidRPr="00CE6E8E">
        <w:rPr>
          <w:rFonts w:ascii="Arial" w:eastAsia="Calibri" w:hAnsi="Arial" w:cs="Arial"/>
          <w:sz w:val="20"/>
          <w:szCs w:val="20"/>
        </w:rPr>
        <w:t>of such records.</w:t>
      </w:r>
    </w:p>
    <w:p w14:paraId="47A066D0"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6F95271B"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(7)</w:t>
      </w:r>
      <w:r w:rsidRPr="00CE6E8E">
        <w:rPr>
          <w:rFonts w:ascii="Arial" w:eastAsia="MS Mincho" w:hAnsi="Arial" w:cs="Arial"/>
          <w:sz w:val="20"/>
          <w:szCs w:val="20"/>
          <w:lang w:eastAsia="ja-JP"/>
        </w:rPr>
        <w:tab/>
        <w:t>Surety or Fidelity Bond(s) if required by statute or by the agency.</w:t>
      </w:r>
    </w:p>
    <w:p w14:paraId="480A2614"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p>
    <w:p w14:paraId="48639D10"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(8)</w:t>
      </w:r>
      <w:r w:rsidRPr="00CE6E8E">
        <w:rPr>
          <w:rFonts w:ascii="Arial" w:eastAsia="MS Mincho" w:hAnsi="Arial" w:cs="Arial"/>
          <w:sz w:val="20"/>
          <w:szCs w:val="20"/>
          <w:lang w:eastAsia="ja-JP"/>
        </w:rPr>
        <w:tab/>
        <w:t>Cyber Liability.  Cyber Liability insurance addressing risks associated with electronic transmissions, the internet, networks, and informational assets, and having limits of no less than $1,000,000 in the aggregate.</w:t>
      </w:r>
    </w:p>
    <w:p w14:paraId="308D59D0"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p>
    <w:p w14:paraId="39BB42BA" w14:textId="77777777" w:rsidR="00CE6E8E" w:rsidRPr="00CE6E8E" w:rsidRDefault="00CE6E8E" w:rsidP="000A7714">
      <w:pPr>
        <w:spacing w:after="0" w:line="240" w:lineRule="auto"/>
        <w:jc w:val="both"/>
        <w:rPr>
          <w:rFonts w:ascii="Arial" w:eastAsia="MS Mincho" w:hAnsi="Arial" w:cs="Arial"/>
          <w:sz w:val="20"/>
          <w:szCs w:val="20"/>
          <w:lang w:eastAsia="ja-JP"/>
        </w:rPr>
      </w:pPr>
      <w:r w:rsidRPr="00CE6E8E">
        <w:rPr>
          <w:rFonts w:ascii="Arial" w:eastAsia="MS Mincho" w:hAnsi="Arial" w:cs="Arial"/>
          <w:sz w:val="20"/>
          <w:szCs w:val="20"/>
          <w:lang w:eastAsia="ja-JP"/>
        </w:rPr>
        <w:t>The Contractor shall provide proof of such insurance coverage by tendering to the State representative listed in Section 34(A)(1) [Notice to Parties] a certificate of insurance prior to the commencement of this Contract and proof of workers’ compensation coverage meeting all statutory requirements of IC § 22-3-2.  In addition, proof of an “all states endorsement” covering claims occurring outside the state of Indiana is required if any of the services provided under this Contract involve work outside of Indiana.</w:t>
      </w:r>
    </w:p>
    <w:p w14:paraId="5FFB9BF5"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p>
    <w:p w14:paraId="529ADD4B" w14:textId="744DC9E3" w:rsidR="00CE6E8E" w:rsidRPr="00CE6E8E" w:rsidRDefault="00CE6E8E" w:rsidP="000A7714">
      <w:pPr>
        <w:spacing w:after="0" w:line="240" w:lineRule="auto"/>
        <w:ind w:left="72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B.  </w:t>
      </w:r>
      <w:r w:rsidRPr="00CE6E8E">
        <w:rPr>
          <w:rFonts w:ascii="Arial" w:eastAsia="MS Mincho" w:hAnsi="Arial" w:cs="Arial"/>
          <w:sz w:val="20"/>
          <w:szCs w:val="20"/>
          <w:lang w:eastAsia="ja-JP"/>
        </w:rPr>
        <w:tab/>
        <w:t>The Contractor’s insurance coverage must meet the following additional requirements:</w:t>
      </w:r>
    </w:p>
    <w:p w14:paraId="1A28778A"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1D7EB530"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(1)  </w:t>
      </w:r>
      <w:r w:rsidRPr="00CE6E8E">
        <w:rPr>
          <w:rFonts w:ascii="Arial" w:eastAsia="MS Mincho" w:hAnsi="Arial" w:cs="Arial"/>
          <w:sz w:val="20"/>
          <w:szCs w:val="20"/>
          <w:lang w:eastAsia="ja-JP"/>
        </w:rPr>
        <w:tab/>
        <w:t>The insurer must have a certificate of authority or other appropriate authorization to operate in the state in which the policy was issued.</w:t>
      </w:r>
    </w:p>
    <w:p w14:paraId="20F9B3ED"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26785B7F"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(2)   </w:t>
      </w:r>
      <w:r w:rsidRPr="00CE6E8E">
        <w:rPr>
          <w:rFonts w:ascii="Arial" w:eastAsia="MS Mincho" w:hAnsi="Arial" w:cs="Arial"/>
          <w:sz w:val="20"/>
          <w:szCs w:val="20"/>
          <w:lang w:eastAsia="ja-JP"/>
        </w:rPr>
        <w:tab/>
        <w:t xml:space="preserve">Any deductible or self-insured retention amount or other similar obligation under the insurance policies shall be the sole obligation of the Contractor. </w:t>
      </w:r>
    </w:p>
    <w:p w14:paraId="725AED27"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2548DF17"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(3)   </w:t>
      </w:r>
      <w:r w:rsidRPr="00CE6E8E">
        <w:rPr>
          <w:rFonts w:ascii="Arial" w:eastAsia="MS Mincho" w:hAnsi="Arial" w:cs="Arial"/>
          <w:sz w:val="20"/>
          <w:szCs w:val="20"/>
          <w:lang w:eastAsia="ja-JP"/>
        </w:rPr>
        <w:tab/>
        <w:t>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77A33AD0"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4C142603"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(4)   </w:t>
      </w:r>
      <w:r w:rsidRPr="00CE6E8E">
        <w:rPr>
          <w:rFonts w:ascii="Arial" w:eastAsia="MS Mincho" w:hAnsi="Arial" w:cs="Arial"/>
          <w:sz w:val="20"/>
          <w:szCs w:val="20"/>
          <w:lang w:eastAsia="ja-JP"/>
        </w:rPr>
        <w:tab/>
        <w:t>The insurance required in this Contract, through a policy or endorsement(s), shall include a provision that the policy and endorsements may not be canceled or modified without thirty (30) days’ prior written notice to the undersigned State agency.</w:t>
      </w:r>
    </w:p>
    <w:p w14:paraId="3C032306"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5F63602A" w14:textId="77777777" w:rsidR="00CE6E8E" w:rsidRPr="00CE6E8E" w:rsidRDefault="00CE6E8E" w:rsidP="000A7714">
      <w:pPr>
        <w:spacing w:after="0" w:line="240" w:lineRule="auto"/>
        <w:ind w:left="144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(5)    </w:t>
      </w:r>
      <w:r w:rsidRPr="00CE6E8E">
        <w:rPr>
          <w:rFonts w:ascii="Arial" w:eastAsia="MS Mincho" w:hAnsi="Arial" w:cs="Arial"/>
          <w:sz w:val="20"/>
          <w:szCs w:val="20"/>
          <w:lang w:eastAsia="ja-JP"/>
        </w:rPr>
        <w:tab/>
        <w:t>The Contractor waives and agrees to require their insurer to waive their rights of subrogation against the State of Indiana.</w:t>
      </w:r>
    </w:p>
    <w:p w14:paraId="026D13F0" w14:textId="77777777" w:rsidR="00CE6E8E" w:rsidRPr="00CE6E8E" w:rsidRDefault="00CE6E8E" w:rsidP="000A7714">
      <w:pPr>
        <w:spacing w:after="0" w:line="240" w:lineRule="auto"/>
        <w:jc w:val="both"/>
        <w:rPr>
          <w:rFonts w:ascii="Arial" w:eastAsia="MS Mincho" w:hAnsi="Arial" w:cs="Arial"/>
          <w:sz w:val="20"/>
          <w:szCs w:val="20"/>
          <w:lang w:eastAsia="ja-JP"/>
        </w:rPr>
      </w:pPr>
    </w:p>
    <w:p w14:paraId="2DA28826" w14:textId="77777777" w:rsidR="00CE6E8E" w:rsidRPr="00CE6E8E" w:rsidRDefault="00CE6E8E" w:rsidP="000A7714">
      <w:pPr>
        <w:spacing w:after="0" w:line="240" w:lineRule="auto"/>
        <w:ind w:left="720" w:hanging="720"/>
        <w:jc w:val="both"/>
        <w:rPr>
          <w:rFonts w:ascii="Arial" w:eastAsia="MS Mincho" w:hAnsi="Arial" w:cs="Arial"/>
          <w:sz w:val="20"/>
          <w:szCs w:val="20"/>
          <w:lang w:eastAsia="ja-JP"/>
        </w:rPr>
      </w:pPr>
      <w:r w:rsidRPr="00CE6E8E">
        <w:rPr>
          <w:rFonts w:ascii="Arial" w:eastAsia="MS Mincho" w:hAnsi="Arial" w:cs="Arial"/>
          <w:sz w:val="20"/>
          <w:szCs w:val="20"/>
          <w:lang w:eastAsia="ja-JP"/>
        </w:rPr>
        <w:t xml:space="preserve">C.  </w:t>
      </w:r>
      <w:r w:rsidRPr="00CE6E8E">
        <w:rPr>
          <w:rFonts w:ascii="Arial" w:eastAsia="MS Mincho" w:hAnsi="Arial" w:cs="Arial"/>
          <w:sz w:val="20"/>
          <w:szCs w:val="20"/>
          <w:lang w:eastAsia="ja-JP"/>
        </w:rPr>
        <w:tab/>
        <w:t xml:space="preserve">Failure to provide insurance as required in this Contract may be deemed a material breach of contract entitling the State to immediately terminate this Contract.  The Contractor shall furnish a </w:t>
      </w:r>
      <w:r w:rsidRPr="00CE6E8E">
        <w:rPr>
          <w:rFonts w:ascii="Arial" w:eastAsia="MS Mincho" w:hAnsi="Arial" w:cs="Arial"/>
          <w:sz w:val="20"/>
          <w:szCs w:val="20"/>
          <w:lang w:eastAsia="ja-JP"/>
        </w:rPr>
        <w:lastRenderedPageBreak/>
        <w:t>certificate of insurance and all endorsements to the State representative listed in Section 34(A)(1) [Notice to Parties] before commencement of this Contract.</w:t>
      </w:r>
    </w:p>
    <w:p w14:paraId="561866C7" w14:textId="4F4DE8DB" w:rsidR="00750E9B" w:rsidRPr="000A7714" w:rsidRDefault="00750E9B" w:rsidP="000A7714">
      <w:pPr>
        <w:spacing w:after="0" w:line="240" w:lineRule="auto"/>
        <w:jc w:val="both"/>
        <w:rPr>
          <w:rFonts w:ascii="Arial" w:hAnsi="Arial" w:cs="Arial"/>
          <w:sz w:val="20"/>
          <w:szCs w:val="20"/>
        </w:rPr>
      </w:pPr>
    </w:p>
    <w:p w14:paraId="0FEDE87F" w14:textId="77777777" w:rsidR="0034026D" w:rsidRPr="0034026D" w:rsidRDefault="0034026D" w:rsidP="000A7714">
      <w:pPr>
        <w:numPr>
          <w:ilvl w:val="0"/>
          <w:numId w:val="4"/>
        </w:numPr>
        <w:spacing w:after="0" w:line="240" w:lineRule="auto"/>
        <w:jc w:val="both"/>
        <w:rPr>
          <w:rFonts w:ascii="Arial" w:eastAsia="Times New Roman" w:hAnsi="Arial" w:cs="Arial"/>
          <w:bCs/>
          <w:sz w:val="20"/>
          <w:szCs w:val="20"/>
          <w:lang w:eastAsia="ja-JP"/>
        </w:rPr>
      </w:pPr>
      <w:r w:rsidRPr="0034026D">
        <w:rPr>
          <w:rFonts w:ascii="Arial" w:eastAsia="Times New Roman" w:hAnsi="Arial" w:cs="Arial"/>
          <w:b/>
          <w:bCs/>
          <w:sz w:val="20"/>
          <w:szCs w:val="20"/>
          <w:lang w:eastAsia="ja-JP"/>
        </w:rPr>
        <w:t>29.  Key Person(s).</w:t>
      </w:r>
      <w:r w:rsidRPr="0034026D">
        <w:rPr>
          <w:rFonts w:ascii="Arial" w:eastAsia="Times New Roman" w:hAnsi="Arial" w:cs="Arial"/>
          <w:bCs/>
          <w:sz w:val="20"/>
          <w:szCs w:val="20"/>
          <w:lang w:eastAsia="ja-JP"/>
        </w:rPr>
        <w:t xml:space="preserve"> </w:t>
      </w:r>
      <w:r w:rsidRPr="0034026D">
        <w:rPr>
          <w:rFonts w:ascii="Arial" w:eastAsia="MS Mincho" w:hAnsi="Arial" w:cs="Arial"/>
          <w:b/>
          <w:sz w:val="20"/>
          <w:szCs w:val="20"/>
          <w:lang w:eastAsia="ja-JP"/>
        </w:rPr>
        <w:t>[Deleted, Not Applicable]</w:t>
      </w:r>
    </w:p>
    <w:p w14:paraId="34FD08A2" w14:textId="77777777" w:rsidR="0034026D" w:rsidRPr="0034026D" w:rsidRDefault="0034026D" w:rsidP="000A7714">
      <w:pPr>
        <w:numPr>
          <w:ilvl w:val="0"/>
          <w:numId w:val="4"/>
        </w:numPr>
        <w:spacing w:after="0" w:line="240" w:lineRule="auto"/>
        <w:jc w:val="both"/>
        <w:rPr>
          <w:rFonts w:ascii="Arial" w:eastAsia="Times New Roman" w:hAnsi="Arial" w:cs="Arial"/>
          <w:bCs/>
          <w:sz w:val="20"/>
          <w:szCs w:val="20"/>
          <w:lang w:eastAsia="ja-JP"/>
        </w:rPr>
      </w:pPr>
    </w:p>
    <w:p w14:paraId="6A41070A" w14:textId="77777777" w:rsidR="0034026D" w:rsidRPr="0034026D" w:rsidRDefault="0034026D" w:rsidP="000A7714">
      <w:pPr>
        <w:numPr>
          <w:ilvl w:val="0"/>
          <w:numId w:val="4"/>
        </w:numPr>
        <w:spacing w:after="0" w:line="240" w:lineRule="auto"/>
        <w:jc w:val="both"/>
        <w:rPr>
          <w:rFonts w:ascii="Arial" w:eastAsia="Times New Roman" w:hAnsi="Arial" w:cs="Arial"/>
          <w:bCs/>
          <w:sz w:val="20"/>
          <w:szCs w:val="20"/>
          <w:lang w:eastAsia="ja-JP"/>
        </w:rPr>
      </w:pPr>
      <w:r w:rsidRPr="0034026D">
        <w:rPr>
          <w:rFonts w:ascii="Arial" w:eastAsia="Times New Roman" w:hAnsi="Arial" w:cs="Arial"/>
          <w:b/>
          <w:bCs/>
          <w:sz w:val="20"/>
          <w:szCs w:val="20"/>
          <w:lang w:eastAsia="ja-JP"/>
        </w:rPr>
        <w:t>30.  Licensing Standards</w:t>
      </w:r>
      <w:r w:rsidRPr="0034026D">
        <w:rPr>
          <w:rFonts w:ascii="Arial" w:eastAsia="Times New Roman" w:hAnsi="Arial" w:cs="Arial"/>
          <w:b/>
          <w:sz w:val="20"/>
          <w:szCs w:val="20"/>
          <w:lang w:eastAsia="ja-JP"/>
        </w:rPr>
        <w:t>.</w:t>
      </w:r>
      <w:r w:rsidRPr="0034026D">
        <w:rPr>
          <w:rFonts w:ascii="Arial" w:eastAsia="Times New Roman" w:hAnsi="Arial" w:cs="Arial"/>
          <w:bCs/>
          <w:sz w:val="20"/>
          <w:szCs w:val="20"/>
          <w:lang w:eastAsia="ja-JP"/>
        </w:rPr>
        <w:t xml:space="preserve">   </w:t>
      </w:r>
      <w:r w:rsidRPr="0034026D">
        <w:rPr>
          <w:rFonts w:ascii="Arial" w:eastAsia="MS Mincho" w:hAnsi="Arial" w:cs="Arial"/>
          <w:b/>
          <w:bCs/>
          <w:sz w:val="20"/>
          <w:szCs w:val="20"/>
          <w:lang w:eastAsia="ja-JP"/>
        </w:rPr>
        <w:t>[Modified]</w:t>
      </w:r>
    </w:p>
    <w:p w14:paraId="5BB802D1" w14:textId="77777777" w:rsidR="0034026D" w:rsidRPr="0034026D" w:rsidRDefault="0034026D" w:rsidP="000A7714">
      <w:pPr>
        <w:spacing w:after="0" w:line="240" w:lineRule="auto"/>
        <w:ind w:left="720"/>
        <w:jc w:val="both"/>
        <w:rPr>
          <w:rFonts w:ascii="Arial" w:eastAsia="Times New Roman" w:hAnsi="Arial" w:cs="Arial"/>
          <w:sz w:val="20"/>
          <w:szCs w:val="20"/>
          <w:lang w:eastAsia="ja-JP"/>
        </w:rPr>
      </w:pPr>
    </w:p>
    <w:p w14:paraId="3D50F341" w14:textId="77777777" w:rsidR="0034026D" w:rsidRPr="0034026D" w:rsidRDefault="0034026D" w:rsidP="000A7714">
      <w:pPr>
        <w:autoSpaceDE w:val="0"/>
        <w:autoSpaceDN w:val="0"/>
        <w:adjustRightInd w:val="0"/>
        <w:spacing w:after="0" w:line="240" w:lineRule="auto"/>
        <w:ind w:left="720" w:hanging="720"/>
        <w:jc w:val="both"/>
        <w:rPr>
          <w:rFonts w:ascii="Arial" w:eastAsia="MS Mincho" w:hAnsi="Arial" w:cs="Arial"/>
          <w:sz w:val="20"/>
          <w:szCs w:val="20"/>
          <w:lang w:eastAsia="ja-JP"/>
        </w:rPr>
      </w:pPr>
      <w:bookmarkStart w:id="34" w:name="_Hlk122605048"/>
      <w:r w:rsidRPr="0034026D">
        <w:rPr>
          <w:rFonts w:ascii="Arial" w:eastAsia="MS Mincho" w:hAnsi="Arial" w:cs="Arial"/>
          <w:sz w:val="20"/>
          <w:szCs w:val="20"/>
          <w:lang w:eastAsia="ja-JP"/>
        </w:rPr>
        <w:t>A.</w:t>
      </w:r>
      <w:r w:rsidRPr="0034026D">
        <w:rPr>
          <w:rFonts w:ascii="Arial" w:eastAsia="MS Mincho" w:hAnsi="Arial" w:cs="Arial"/>
          <w:sz w:val="20"/>
          <w:szCs w:val="20"/>
          <w:lang w:eastAsia="ja-JP"/>
        </w:rPr>
        <w:tab/>
        <w:t xml:space="preserve">The Contractor, its employees and subcontractors shall comply with all required and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required and applicable standards, laws, rules, or regulations.  </w:t>
      </w:r>
      <w:r w:rsidRPr="0034026D">
        <w:rPr>
          <w:rFonts w:ascii="Arial" w:eastAsia="MS Mincho" w:hAnsi="Arial" w:cs="Arial"/>
          <w:color w:val="000000"/>
          <w:sz w:val="20"/>
          <w:szCs w:val="20"/>
          <w:lang w:eastAsia="ja-JP"/>
        </w:rPr>
        <w:t>If any required license, certification, or accreditation expires or is revoked, or any disciplinary action is taken against a required and applicable license, certification, or accreditation, the Contractor shall notify the State immediately and the State, at its option, may immediately terminate this Contract, provided; however, if this Contract is terminated based on a license revocation or other disciplinary action that is reversed or overturned on appeal, this Contract will be immediately reinstated by the State.  This paragraph shall not apply to any voluntary accreditation that the Contractor chooses to maintain.  If accreditation is not required for the Contractor, noncompliance with voluntary accreditation standards shall not constitute grounds for nonpayment, revocation, or any other disciplinary actions outlined in this Section.</w:t>
      </w:r>
    </w:p>
    <w:p w14:paraId="6590CA98" w14:textId="77777777" w:rsidR="0034026D" w:rsidRPr="0034026D" w:rsidRDefault="0034026D" w:rsidP="000A7714">
      <w:pPr>
        <w:autoSpaceDE w:val="0"/>
        <w:autoSpaceDN w:val="0"/>
        <w:adjustRightInd w:val="0"/>
        <w:spacing w:after="0" w:line="240" w:lineRule="auto"/>
        <w:ind w:left="720" w:hanging="360"/>
        <w:jc w:val="both"/>
        <w:rPr>
          <w:rFonts w:ascii="Arial" w:eastAsia="MS Mincho" w:hAnsi="Arial" w:cs="Arial"/>
          <w:sz w:val="20"/>
          <w:szCs w:val="20"/>
          <w:lang w:eastAsia="ja-JP"/>
        </w:rPr>
      </w:pPr>
    </w:p>
    <w:p w14:paraId="24201EE8" w14:textId="501EBF71" w:rsidR="0034026D" w:rsidRPr="000A7714" w:rsidRDefault="0034026D" w:rsidP="000A7714">
      <w:pPr>
        <w:pStyle w:val="ListParagraph"/>
        <w:numPr>
          <w:ilvl w:val="1"/>
          <w:numId w:val="9"/>
        </w:numPr>
        <w:autoSpaceDE w:val="0"/>
        <w:autoSpaceDN w:val="0"/>
        <w:adjustRightInd w:val="0"/>
        <w:ind w:left="720" w:hanging="720"/>
        <w:jc w:val="both"/>
        <w:rPr>
          <w:rFonts w:ascii="Arial" w:eastAsia="MS Mincho" w:hAnsi="Arial" w:cs="Arial"/>
          <w:sz w:val="20"/>
          <w:szCs w:val="20"/>
          <w:lang w:eastAsia="ja-JP"/>
        </w:rPr>
      </w:pPr>
      <w:r w:rsidRPr="000A7714">
        <w:rPr>
          <w:rFonts w:ascii="Arial" w:eastAsia="MS Mincho" w:hAnsi="Arial" w:cs="Arial"/>
          <w:sz w:val="20"/>
          <w:szCs w:val="20"/>
          <w:lang w:eastAsia="ja-JP"/>
        </w:rPr>
        <w:t>If the required license of any of the Contractor’s employees or subcontractors expires or is revoked, the Contractor will immediately prohibit such employee or subcontractor from providing any services that are subject to this Contract, unless the employee or subcontractor is granted a provisional license or is otherwise authorized to continue to provide services.  The State may, at its option, terminate this Contract if the Contractor fails to comply with this requirement.</w:t>
      </w:r>
    </w:p>
    <w:p w14:paraId="7F69DDE1" w14:textId="77777777" w:rsidR="0034026D" w:rsidRPr="000A7714" w:rsidRDefault="0034026D" w:rsidP="000A7714">
      <w:pPr>
        <w:pStyle w:val="ListParagraph"/>
        <w:autoSpaceDE w:val="0"/>
        <w:autoSpaceDN w:val="0"/>
        <w:adjustRightInd w:val="0"/>
        <w:ind w:left="1440"/>
        <w:jc w:val="both"/>
        <w:rPr>
          <w:rFonts w:ascii="Arial" w:eastAsia="MS Mincho" w:hAnsi="Arial" w:cs="Arial"/>
          <w:sz w:val="20"/>
          <w:szCs w:val="20"/>
          <w:lang w:eastAsia="ja-JP"/>
        </w:rPr>
      </w:pPr>
    </w:p>
    <w:bookmarkEnd w:id="34"/>
    <w:p w14:paraId="2EB2486F" w14:textId="27BBB59A" w:rsidR="00750E9B" w:rsidRPr="000A7714" w:rsidRDefault="00750E9B" w:rsidP="000A7714">
      <w:pPr>
        <w:tabs>
          <w:tab w:val="left" w:pos="-1440"/>
        </w:tabs>
        <w:spacing w:after="0" w:line="240" w:lineRule="auto"/>
        <w:jc w:val="both"/>
        <w:rPr>
          <w:rFonts w:ascii="Arial" w:hAnsi="Arial" w:cs="Arial"/>
          <w:b/>
          <w:sz w:val="20"/>
          <w:szCs w:val="20"/>
        </w:rPr>
      </w:pPr>
      <w:r w:rsidRPr="000A7714">
        <w:rPr>
          <w:rFonts w:ascii="Arial" w:hAnsi="Arial" w:cs="Arial"/>
          <w:b/>
          <w:sz w:val="20"/>
          <w:szCs w:val="20"/>
        </w:rPr>
        <w:t>3</w:t>
      </w:r>
      <w:r w:rsidR="0051245D" w:rsidRPr="000A7714">
        <w:rPr>
          <w:rFonts w:ascii="Arial" w:hAnsi="Arial" w:cs="Arial"/>
          <w:b/>
          <w:sz w:val="20"/>
          <w:szCs w:val="20"/>
        </w:rPr>
        <w:t>1</w:t>
      </w:r>
      <w:r w:rsidRPr="000A7714">
        <w:rPr>
          <w:rFonts w:ascii="Arial" w:hAnsi="Arial" w:cs="Arial"/>
          <w:b/>
          <w:sz w:val="20"/>
          <w:szCs w:val="20"/>
        </w:rPr>
        <w:t xml:space="preserve">.  </w:t>
      </w:r>
      <w:r w:rsidRPr="000A7714">
        <w:rPr>
          <w:rFonts w:ascii="Arial" w:hAnsi="Arial" w:cs="Arial"/>
          <w:b/>
          <w:sz w:val="20"/>
          <w:szCs w:val="20"/>
        </w:rPr>
        <w:tab/>
        <w:t>Merger &amp; Modification.</w:t>
      </w:r>
      <w:r w:rsidRPr="000A7714">
        <w:rPr>
          <w:rFonts w:ascii="Arial" w:hAnsi="Arial" w:cs="Arial"/>
          <w:sz w:val="20"/>
          <w:szCs w:val="20"/>
        </w:rPr>
        <w:t xml:space="preserve"> </w:t>
      </w:r>
    </w:p>
    <w:p w14:paraId="089193D5" w14:textId="77777777" w:rsidR="00750E9B" w:rsidRPr="000A7714" w:rsidRDefault="00750E9B" w:rsidP="000A7714">
      <w:pPr>
        <w:tabs>
          <w:tab w:val="left" w:pos="-1440"/>
        </w:tabs>
        <w:spacing w:after="0" w:line="240" w:lineRule="auto"/>
        <w:jc w:val="both"/>
        <w:rPr>
          <w:rFonts w:ascii="Arial" w:hAnsi="Arial" w:cs="Arial"/>
          <w:sz w:val="20"/>
          <w:szCs w:val="20"/>
          <w:highlight w:val="cyan"/>
        </w:rPr>
      </w:pPr>
    </w:p>
    <w:p w14:paraId="0548EB9A" w14:textId="2CC12287" w:rsidR="008F2E8A" w:rsidRPr="000A7714" w:rsidRDefault="008F2E8A" w:rsidP="000A7714">
      <w:pPr>
        <w:tabs>
          <w:tab w:val="left" w:pos="-1440"/>
        </w:tabs>
        <w:spacing w:after="0" w:line="240" w:lineRule="auto"/>
        <w:jc w:val="both"/>
        <w:rPr>
          <w:rFonts w:ascii="Arial" w:hAnsi="Arial" w:cs="Arial"/>
          <w:sz w:val="20"/>
          <w:szCs w:val="20"/>
          <w:highlight w:val="cyan"/>
        </w:rPr>
      </w:pPr>
      <w:r w:rsidRPr="000A7714">
        <w:rPr>
          <w:rFonts w:ascii="Arial" w:hAnsi="Arial" w:cs="Arial"/>
          <w:sz w:val="20"/>
          <w:szCs w:val="20"/>
        </w:rPr>
        <w:t>This Contract constitutes the entire agreement between the parties with respect to the subject matter herein.  All prior agreements, representations, statements, negotiations, and undertakings are hereby superseded.  No understandings, agreements, or representations, oral or written, not specified within this Contract will be valid provisions of this Contract.  Except as provided herein, this Contract shall not be modified, supplemented, or amended in any manner.</w:t>
      </w:r>
    </w:p>
    <w:p w14:paraId="7BC147AF" w14:textId="77777777" w:rsidR="00750E9B" w:rsidRPr="000A7714" w:rsidRDefault="00750E9B" w:rsidP="000A7714">
      <w:pPr>
        <w:tabs>
          <w:tab w:val="left" w:pos="-1440"/>
        </w:tabs>
        <w:spacing w:after="0" w:line="240" w:lineRule="auto"/>
        <w:jc w:val="both"/>
        <w:rPr>
          <w:rFonts w:ascii="Arial" w:hAnsi="Arial" w:cs="Arial"/>
          <w:sz w:val="20"/>
          <w:szCs w:val="20"/>
        </w:rPr>
      </w:pPr>
    </w:p>
    <w:p w14:paraId="40E7F438" w14:textId="478A675D" w:rsidR="00750E9B" w:rsidRPr="000A7714" w:rsidRDefault="00750E9B" w:rsidP="000A7714">
      <w:pPr>
        <w:tabs>
          <w:tab w:val="left" w:pos="-1440"/>
        </w:tabs>
        <w:spacing w:after="0" w:line="240" w:lineRule="auto"/>
        <w:jc w:val="both"/>
        <w:rPr>
          <w:rFonts w:ascii="Arial" w:eastAsia="Calibri" w:hAnsi="Arial" w:cs="Arial"/>
          <w:b/>
          <w:sz w:val="20"/>
          <w:szCs w:val="20"/>
        </w:rPr>
      </w:pPr>
      <w:r w:rsidRPr="000A7714">
        <w:rPr>
          <w:rFonts w:ascii="Arial" w:eastAsia="Calibri" w:hAnsi="Arial" w:cs="Arial"/>
          <w:b/>
          <w:sz w:val="20"/>
          <w:szCs w:val="20"/>
        </w:rPr>
        <w:t>3</w:t>
      </w:r>
      <w:r w:rsidR="00C2349F" w:rsidRPr="000A7714">
        <w:rPr>
          <w:rFonts w:ascii="Arial" w:eastAsia="Calibri" w:hAnsi="Arial" w:cs="Arial"/>
          <w:b/>
          <w:sz w:val="20"/>
          <w:szCs w:val="20"/>
        </w:rPr>
        <w:t>2</w:t>
      </w:r>
      <w:r w:rsidRPr="000A7714">
        <w:rPr>
          <w:rFonts w:ascii="Arial" w:eastAsia="Calibri" w:hAnsi="Arial" w:cs="Arial"/>
          <w:b/>
          <w:sz w:val="20"/>
          <w:szCs w:val="20"/>
        </w:rPr>
        <w:t xml:space="preserve">.  </w:t>
      </w:r>
      <w:r w:rsidRPr="000A7714">
        <w:rPr>
          <w:rFonts w:ascii="Arial" w:eastAsia="Calibri" w:hAnsi="Arial" w:cs="Arial"/>
          <w:b/>
          <w:sz w:val="20"/>
          <w:szCs w:val="20"/>
        </w:rPr>
        <w:tab/>
        <w:t xml:space="preserve">Minority and Women’s Business Enterprises Compliance.  </w:t>
      </w:r>
    </w:p>
    <w:p w14:paraId="1D90D4B3" w14:textId="77777777" w:rsidR="00750E9B" w:rsidRPr="000A7714" w:rsidRDefault="00750E9B" w:rsidP="000A7714">
      <w:pPr>
        <w:spacing w:after="0" w:line="240" w:lineRule="auto"/>
        <w:jc w:val="both"/>
        <w:rPr>
          <w:rFonts w:ascii="Arial" w:hAnsi="Arial" w:cs="Arial"/>
          <w:b/>
          <w:bCs/>
          <w:sz w:val="20"/>
          <w:szCs w:val="20"/>
        </w:rPr>
      </w:pPr>
      <w:r w:rsidRPr="000A7714">
        <w:rPr>
          <w:rFonts w:ascii="Arial" w:eastAsia="Calibri" w:hAnsi="Arial" w:cs="Arial"/>
          <w:b/>
          <w:sz w:val="20"/>
          <w:szCs w:val="20"/>
        </w:rPr>
        <w:tab/>
      </w:r>
      <w:r w:rsidRPr="000A7714">
        <w:rPr>
          <w:rFonts w:ascii="Arial" w:eastAsia="Calibri" w:hAnsi="Arial" w:cs="Arial"/>
          <w:b/>
          <w:sz w:val="20"/>
          <w:szCs w:val="20"/>
        </w:rPr>
        <w:tab/>
      </w:r>
    </w:p>
    <w:p w14:paraId="2B360243"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
          <w:bCs/>
          <w:sz w:val="20"/>
          <w:szCs w:val="20"/>
          <w:lang w:eastAsia="ja-JP"/>
        </w:rPr>
      </w:pPr>
      <w:r w:rsidRPr="00231F45">
        <w:rPr>
          <w:rFonts w:ascii="Arial" w:eastAsia="MS Mincho" w:hAnsi="Arial" w:cs="Arial"/>
          <w:bCs/>
          <w:sz w:val="20"/>
          <w:szCs w:val="20"/>
          <w:lang w:eastAsia="ja-JP"/>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231F45">
        <w:rPr>
          <w:rFonts w:ascii="Arial" w:eastAsia="MS Mincho" w:hAnsi="Arial" w:cs="Arial"/>
          <w:b/>
          <w:bCs/>
          <w:sz w:val="20"/>
          <w:szCs w:val="20"/>
          <w:lang w:eastAsia="ja-JP"/>
        </w:rPr>
        <w:t xml:space="preserve">. </w:t>
      </w:r>
      <w:r w:rsidRPr="00231F45">
        <w:rPr>
          <w:rFonts w:ascii="Arial" w:eastAsia="MS Mincho" w:hAnsi="Arial" w:cs="Arial"/>
          <w:bCs/>
          <w:sz w:val="20"/>
          <w:szCs w:val="20"/>
          <w:lang w:eastAsia="ja-JP"/>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231F45">
        <w:rPr>
          <w:rFonts w:ascii="Arial" w:eastAsia="MS Mincho" w:hAnsi="Arial" w:cs="Arial"/>
          <w:b/>
          <w:bCs/>
          <w:sz w:val="20"/>
          <w:szCs w:val="20"/>
          <w:lang w:eastAsia="ja-JP"/>
        </w:rPr>
        <w:t xml:space="preserve">  </w:t>
      </w:r>
    </w:p>
    <w:p w14:paraId="52018E98"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
          <w:bCs/>
          <w:sz w:val="20"/>
          <w:szCs w:val="20"/>
          <w:lang w:eastAsia="ja-JP"/>
        </w:rPr>
      </w:pPr>
    </w:p>
    <w:p w14:paraId="20C83749"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color w:val="000000"/>
          <w:sz w:val="20"/>
          <w:szCs w:val="20"/>
          <w:lang w:eastAsia="ja-JP"/>
        </w:rPr>
      </w:pPr>
      <w:r w:rsidRPr="00231F45">
        <w:rPr>
          <w:rFonts w:ascii="Arial" w:eastAsia="MS Mincho" w:hAnsi="Arial" w:cs="Arial"/>
          <w:bCs/>
          <w:sz w:val="20"/>
          <w:szCs w:val="20"/>
          <w:lang w:eastAsia="ja-JP"/>
        </w:rPr>
        <w:t xml:space="preserve">The following Division of Supplier Diversity certified MBE and/or WBE subcontractors will be participating in this Contract: </w:t>
      </w:r>
      <w:r w:rsidRPr="00231F45">
        <w:rPr>
          <w:rFonts w:ascii="Arial" w:eastAsia="MS Mincho" w:hAnsi="Arial" w:cs="Arial"/>
          <w:b/>
          <w:bCs/>
          <w:sz w:val="20"/>
          <w:szCs w:val="20"/>
          <w:lang w:eastAsia="ja-JP"/>
        </w:rPr>
        <w:t>[Add additional MBEs and WBEs using the same format.]</w:t>
      </w:r>
      <w:r w:rsidRPr="00231F45">
        <w:rPr>
          <w:rFonts w:ascii="Arial" w:eastAsia="MS Mincho" w:hAnsi="Arial" w:cs="Arial"/>
          <w:bCs/>
          <w:sz w:val="20"/>
          <w:szCs w:val="20"/>
          <w:lang w:eastAsia="ja-JP"/>
        </w:rPr>
        <w:t xml:space="preserve"> </w:t>
      </w:r>
      <w:r w:rsidRPr="00231F45">
        <w:rPr>
          <w:rFonts w:ascii="Arial" w:eastAsia="MS Mincho" w:hAnsi="Arial" w:cs="Arial"/>
          <w:bCs/>
          <w:color w:val="000000"/>
          <w:sz w:val="20"/>
          <w:szCs w:val="20"/>
          <w:lang w:eastAsia="ja-JP"/>
        </w:rPr>
        <w:t xml:space="preserve"> </w:t>
      </w:r>
    </w:p>
    <w:p w14:paraId="3BFDABBC"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color w:val="000000"/>
          <w:sz w:val="20"/>
          <w:szCs w:val="20"/>
          <w:lang w:eastAsia="ja-JP"/>
        </w:rPr>
      </w:pPr>
    </w:p>
    <w:p w14:paraId="0DB21854"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color w:val="000000"/>
          <w:sz w:val="16"/>
          <w:szCs w:val="16"/>
          <w:lang w:eastAsia="ja-JP"/>
        </w:rPr>
      </w:pPr>
      <w:r w:rsidRPr="00231F45">
        <w:rPr>
          <w:rFonts w:ascii="Arial" w:eastAsia="MS Mincho" w:hAnsi="Arial" w:cs="Arial"/>
          <w:bCs/>
          <w:color w:val="000000"/>
          <w:sz w:val="16"/>
          <w:szCs w:val="16"/>
          <w:lang w:eastAsia="ja-JP"/>
        </w:rPr>
        <w:t>MBE or WBE</w:t>
      </w:r>
      <w:r w:rsidRPr="00231F45">
        <w:rPr>
          <w:rFonts w:ascii="Arial" w:eastAsia="MS Mincho" w:hAnsi="Arial" w:cs="Arial"/>
          <w:bCs/>
          <w:color w:val="000000"/>
          <w:sz w:val="16"/>
          <w:szCs w:val="16"/>
          <w:lang w:eastAsia="ja-JP"/>
        </w:rPr>
        <w:tab/>
        <w:t xml:space="preserve">COMPANY NAME </w:t>
      </w:r>
      <w:r w:rsidRPr="00231F45">
        <w:rPr>
          <w:rFonts w:ascii="Arial" w:eastAsia="MS Mincho" w:hAnsi="Arial" w:cs="Arial"/>
          <w:bCs/>
          <w:color w:val="000000"/>
          <w:sz w:val="16"/>
          <w:szCs w:val="16"/>
          <w:lang w:eastAsia="ja-JP"/>
        </w:rPr>
        <w:tab/>
        <w:t xml:space="preserve">   PHONE </w:t>
      </w:r>
      <w:r w:rsidRPr="00231F45">
        <w:rPr>
          <w:rFonts w:ascii="Arial" w:eastAsia="MS Mincho" w:hAnsi="Arial" w:cs="Arial"/>
          <w:bCs/>
          <w:color w:val="000000"/>
          <w:sz w:val="16"/>
          <w:szCs w:val="16"/>
          <w:lang w:eastAsia="ja-JP"/>
        </w:rPr>
        <w:tab/>
        <w:t>EMAIL OF CONTACT PERSON</w:t>
      </w:r>
      <w:r w:rsidRPr="00231F45">
        <w:rPr>
          <w:rFonts w:ascii="Arial" w:eastAsia="MS Mincho" w:hAnsi="Arial" w:cs="Arial"/>
          <w:bCs/>
          <w:color w:val="000000"/>
          <w:sz w:val="16"/>
          <w:szCs w:val="16"/>
          <w:lang w:eastAsia="ja-JP"/>
        </w:rPr>
        <w:tab/>
        <w:t>PERCENT</w:t>
      </w:r>
    </w:p>
    <w:p w14:paraId="045BF781"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color w:val="000000"/>
          <w:sz w:val="20"/>
          <w:szCs w:val="20"/>
          <w:lang w:eastAsia="ja-JP"/>
        </w:rPr>
      </w:pPr>
      <w:r w:rsidRPr="00231F45">
        <w:rPr>
          <w:rFonts w:ascii="Arial" w:eastAsia="MS Mincho" w:hAnsi="Arial" w:cs="Arial"/>
          <w:bCs/>
          <w:color w:val="000000"/>
          <w:sz w:val="20"/>
          <w:szCs w:val="20"/>
          <w:lang w:eastAsia="ja-JP"/>
        </w:rPr>
        <w:t xml:space="preserve"> </w:t>
      </w:r>
    </w:p>
    <w:p w14:paraId="5732D10D"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231F45">
        <w:rPr>
          <w:rFonts w:ascii="Arial" w:eastAsia="MS Mincho" w:hAnsi="Arial" w:cs="Arial"/>
          <w:bCs/>
          <w:i/>
          <w:color w:val="000000"/>
          <w:sz w:val="20"/>
          <w:szCs w:val="20"/>
          <w:lang w:eastAsia="ja-JP"/>
        </w:rPr>
        <w:t>________________________________________________________________________</w:t>
      </w:r>
    </w:p>
    <w:p w14:paraId="538ABA9C"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0C25D92D"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231F45">
        <w:rPr>
          <w:rFonts w:ascii="Arial" w:eastAsia="MS Mincho" w:hAnsi="Arial" w:cs="Arial"/>
          <w:bCs/>
          <w:i/>
          <w:color w:val="000000"/>
          <w:sz w:val="20"/>
          <w:szCs w:val="20"/>
          <w:lang w:eastAsia="ja-JP"/>
        </w:rPr>
        <w:t xml:space="preserve">Briefly describe the MBE and/or WBE service(s)/product(s) to be provided under this Contract and include the estimated date(s) for utilization during the Contract term: </w:t>
      </w:r>
    </w:p>
    <w:p w14:paraId="23095968"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38B7BE41"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r w:rsidRPr="00231F45">
        <w:rPr>
          <w:rFonts w:ascii="Arial" w:eastAsia="MS Mincho" w:hAnsi="Arial" w:cs="Arial"/>
          <w:bCs/>
          <w:i/>
          <w:color w:val="000000"/>
          <w:sz w:val="20"/>
          <w:szCs w:val="20"/>
          <w:lang w:eastAsia="ja-JP"/>
        </w:rPr>
        <w:t>________________________________________________________________________</w:t>
      </w:r>
    </w:p>
    <w:p w14:paraId="7C0A846C" w14:textId="77777777" w:rsidR="00231F45" w:rsidRPr="00231F45" w:rsidRDefault="00231F45" w:rsidP="000A7714">
      <w:pPr>
        <w:numPr>
          <w:ilvl w:val="0"/>
          <w:numId w:val="4"/>
        </w:numPr>
        <w:autoSpaceDE w:val="0"/>
        <w:autoSpaceDN w:val="0"/>
        <w:spacing w:after="0" w:line="240" w:lineRule="auto"/>
        <w:jc w:val="both"/>
        <w:rPr>
          <w:rFonts w:ascii="Arial" w:eastAsia="MS Mincho" w:hAnsi="Arial" w:cs="Arial"/>
          <w:bCs/>
          <w:i/>
          <w:color w:val="000000"/>
          <w:sz w:val="20"/>
          <w:szCs w:val="20"/>
          <w:lang w:eastAsia="ja-JP"/>
        </w:rPr>
      </w:pPr>
    </w:p>
    <w:p w14:paraId="3A872802" w14:textId="77777777" w:rsidR="00231F45" w:rsidRPr="00231F45" w:rsidRDefault="00231F45" w:rsidP="000A7714">
      <w:pPr>
        <w:spacing w:after="0" w:line="240" w:lineRule="auto"/>
        <w:jc w:val="both"/>
        <w:rPr>
          <w:rFonts w:ascii="Arial" w:eastAsia="Calibri" w:hAnsi="Arial" w:cs="Arial"/>
          <w:sz w:val="20"/>
          <w:szCs w:val="20"/>
        </w:rPr>
      </w:pPr>
      <w:r w:rsidRPr="00231F45">
        <w:rPr>
          <w:rFonts w:ascii="Arial" w:eastAsia="Calibri"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9" w:history="1">
        <w:r w:rsidRPr="00231F45">
          <w:rPr>
            <w:rFonts w:ascii="Arial" w:eastAsia="Calibri" w:hAnsi="Arial" w:cs="Arial"/>
            <w:color w:val="0563C1"/>
            <w:sz w:val="20"/>
            <w:szCs w:val="20"/>
            <w:u w:val="single"/>
          </w:rPr>
          <w:t>MWBECompliance@idoa.IN.gov</w:t>
        </w:r>
      </w:hyperlink>
      <w:r w:rsidRPr="00231F45">
        <w:rPr>
          <w:rFonts w:ascii="Arial" w:eastAsia="Calibri" w:hAnsi="Arial" w:cs="Arial"/>
          <w:sz w:val="20"/>
          <w:szCs w:val="2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20" w:history="1">
        <w:r w:rsidRPr="00231F45">
          <w:rPr>
            <w:rFonts w:ascii="Arial" w:eastAsia="Calibri" w:hAnsi="Arial" w:cs="Arial"/>
            <w:color w:val="0563C1"/>
            <w:sz w:val="20"/>
            <w:szCs w:val="20"/>
            <w:u w:val="single"/>
          </w:rPr>
          <w:t>MWBECompliance@idoa.IN.gov</w:t>
        </w:r>
      </w:hyperlink>
      <w:r w:rsidRPr="00231F45">
        <w:rPr>
          <w:rFonts w:ascii="Arial" w:eastAsia="Calibri" w:hAnsi="Arial" w:cs="Arial"/>
          <w:sz w:val="20"/>
          <w:szCs w:val="20"/>
        </w:rPr>
        <w:t xml:space="preserve"> for review and approval before changing the participation plan submitted in connection with this Contract. </w:t>
      </w:r>
    </w:p>
    <w:p w14:paraId="6E16A978" w14:textId="77777777" w:rsidR="00231F45" w:rsidRPr="00231F45" w:rsidRDefault="00231F45" w:rsidP="000A7714">
      <w:pPr>
        <w:spacing w:after="0" w:line="240" w:lineRule="auto"/>
        <w:jc w:val="both"/>
        <w:rPr>
          <w:rFonts w:ascii="Arial" w:eastAsia="Calibri" w:hAnsi="Arial" w:cs="Arial"/>
          <w:sz w:val="20"/>
          <w:szCs w:val="20"/>
        </w:rPr>
      </w:pPr>
    </w:p>
    <w:p w14:paraId="76704B24" w14:textId="77777777" w:rsidR="00231F45" w:rsidRPr="00231F45" w:rsidRDefault="00231F45" w:rsidP="000A7714">
      <w:pPr>
        <w:numPr>
          <w:ilvl w:val="0"/>
          <w:numId w:val="4"/>
        </w:numPr>
        <w:spacing w:after="0" w:line="240" w:lineRule="auto"/>
        <w:jc w:val="both"/>
        <w:rPr>
          <w:rFonts w:ascii="Arial" w:eastAsia="MS Mincho" w:hAnsi="Arial" w:cs="Arial"/>
          <w:bCs/>
          <w:sz w:val="20"/>
          <w:szCs w:val="20"/>
          <w:lang w:eastAsia="ja-JP"/>
        </w:rPr>
      </w:pPr>
      <w:r w:rsidRPr="00231F45">
        <w:rPr>
          <w:rFonts w:ascii="Arial" w:eastAsia="MS Mincho" w:hAnsi="Arial" w:cs="Arial"/>
          <w:bCs/>
          <w:sz w:val="20"/>
          <w:szCs w:val="20"/>
          <w:lang w:eastAsia="ja-JP"/>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1" w:history="1">
        <w:r w:rsidRPr="00231F45">
          <w:rPr>
            <w:rFonts w:ascii="Arial" w:eastAsia="MS Mincho" w:hAnsi="Arial" w:cs="Arial"/>
            <w:bCs/>
            <w:color w:val="0563C1"/>
            <w:sz w:val="20"/>
            <w:szCs w:val="20"/>
            <w:u w:val="single"/>
            <w:lang w:eastAsia="ja-JP"/>
          </w:rPr>
          <w:t>www.in.gov/idoa/mwbe/payaudit.htm</w:t>
        </w:r>
      </w:hyperlink>
      <w:r w:rsidRPr="00231F45">
        <w:rPr>
          <w:rFonts w:ascii="Arial" w:eastAsia="MS Mincho" w:hAnsi="Arial" w:cs="Arial"/>
          <w:bCs/>
          <w:color w:val="000000"/>
          <w:sz w:val="20"/>
          <w:szCs w:val="20"/>
          <w:lang w:eastAsia="ja-JP"/>
        </w:rPr>
        <w:t xml:space="preserve">. </w:t>
      </w:r>
      <w:r w:rsidRPr="00231F45">
        <w:rPr>
          <w:rFonts w:ascii="Arial" w:eastAsia="MS Mincho" w:hAnsi="Arial" w:cs="Arial"/>
          <w:bCs/>
          <w:sz w:val="20"/>
          <w:szCs w:val="20"/>
          <w:lang w:eastAsia="ja-JP"/>
        </w:rPr>
        <w:t xml:space="preserve"> The Contractor may also be required to report Division of Supplier Diversity certified subcontractor payments directly to the Division, as reasonably requested and in the format required by the Division of Supplier Diversity.</w:t>
      </w:r>
    </w:p>
    <w:p w14:paraId="4CFF894E" w14:textId="77777777" w:rsidR="00231F45" w:rsidRPr="00231F45" w:rsidRDefault="00231F45" w:rsidP="000A7714">
      <w:pPr>
        <w:numPr>
          <w:ilvl w:val="0"/>
          <w:numId w:val="4"/>
        </w:numPr>
        <w:spacing w:after="0" w:line="240" w:lineRule="auto"/>
        <w:jc w:val="both"/>
        <w:rPr>
          <w:rFonts w:ascii="Arial" w:eastAsia="MS Mincho" w:hAnsi="Arial" w:cs="Arial"/>
          <w:bCs/>
          <w:sz w:val="20"/>
          <w:szCs w:val="20"/>
          <w:lang w:eastAsia="ja-JP"/>
        </w:rPr>
      </w:pPr>
    </w:p>
    <w:p w14:paraId="02435E77" w14:textId="77777777" w:rsidR="00231F45" w:rsidRPr="00231F45" w:rsidRDefault="00231F45" w:rsidP="000A7714">
      <w:pPr>
        <w:numPr>
          <w:ilvl w:val="0"/>
          <w:numId w:val="4"/>
        </w:numPr>
        <w:spacing w:after="0" w:line="240" w:lineRule="auto"/>
        <w:jc w:val="both"/>
        <w:rPr>
          <w:rFonts w:ascii="Arial" w:eastAsia="MS Mincho" w:hAnsi="Arial" w:cs="Arial"/>
          <w:bCs/>
          <w:sz w:val="20"/>
          <w:szCs w:val="20"/>
          <w:lang w:eastAsia="ja-JP"/>
        </w:rPr>
      </w:pPr>
      <w:r w:rsidRPr="00231F45">
        <w:rPr>
          <w:rFonts w:ascii="Arial" w:eastAsia="MS Mincho" w:hAnsi="Arial" w:cs="Arial"/>
          <w:bCs/>
          <w:sz w:val="20"/>
          <w:szCs w:val="20"/>
          <w:lang w:eastAsia="ja-JP"/>
        </w:rPr>
        <w:t>The Contractor's failure to comply with the provisions in this clause may be considered a material breach of the Contract.</w:t>
      </w:r>
    </w:p>
    <w:p w14:paraId="4BDAABC9" w14:textId="77777777" w:rsidR="00231F45" w:rsidRPr="000A7714" w:rsidRDefault="00231F45" w:rsidP="000A7714">
      <w:pPr>
        <w:keepNext/>
        <w:spacing w:after="0" w:line="240" w:lineRule="auto"/>
        <w:jc w:val="both"/>
        <w:rPr>
          <w:rFonts w:ascii="Arial" w:hAnsi="Arial" w:cs="Arial"/>
          <w:b/>
          <w:sz w:val="20"/>
          <w:szCs w:val="20"/>
        </w:rPr>
      </w:pPr>
    </w:p>
    <w:p w14:paraId="2AFBA3C7" w14:textId="6E4147D3"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3</w:t>
      </w:r>
      <w:r w:rsidR="00231F45" w:rsidRPr="000A7714">
        <w:rPr>
          <w:rFonts w:ascii="Arial" w:hAnsi="Arial" w:cs="Arial"/>
          <w:b/>
          <w:sz w:val="20"/>
          <w:szCs w:val="20"/>
        </w:rPr>
        <w:t>3</w:t>
      </w:r>
      <w:r w:rsidRPr="000A7714">
        <w:rPr>
          <w:rFonts w:ascii="Arial" w:hAnsi="Arial" w:cs="Arial"/>
          <w:b/>
          <w:sz w:val="20"/>
          <w:szCs w:val="20"/>
        </w:rPr>
        <w:t xml:space="preserve">.  </w:t>
      </w:r>
      <w:r w:rsidRPr="000A7714">
        <w:rPr>
          <w:rFonts w:ascii="Arial" w:hAnsi="Arial" w:cs="Arial"/>
          <w:b/>
          <w:sz w:val="20"/>
          <w:szCs w:val="20"/>
        </w:rPr>
        <w:tab/>
        <w:t>Nondiscrimination.</w:t>
      </w:r>
    </w:p>
    <w:p w14:paraId="12C6DCB1" w14:textId="77777777" w:rsidR="00750E9B" w:rsidRPr="000A7714" w:rsidRDefault="00750E9B" w:rsidP="000A7714">
      <w:pPr>
        <w:pStyle w:val="BodyText"/>
        <w:jc w:val="both"/>
        <w:rPr>
          <w:rFonts w:ascii="Arial" w:hAnsi="Arial" w:cs="Arial"/>
          <w:sz w:val="20"/>
        </w:rPr>
      </w:pPr>
    </w:p>
    <w:p w14:paraId="443B0568" w14:textId="77777777" w:rsidR="00811425" w:rsidRPr="00811425" w:rsidRDefault="00811425" w:rsidP="000A7714">
      <w:pPr>
        <w:numPr>
          <w:ilvl w:val="0"/>
          <w:numId w:val="4"/>
        </w:numPr>
        <w:spacing w:after="0" w:line="240" w:lineRule="auto"/>
        <w:jc w:val="both"/>
        <w:rPr>
          <w:rFonts w:ascii="Arial" w:eastAsia="Times New Roman" w:hAnsi="Arial" w:cs="Arial"/>
          <w:bCs/>
          <w:sz w:val="20"/>
          <w:szCs w:val="20"/>
          <w:lang w:eastAsia="ja-JP"/>
        </w:rPr>
      </w:pPr>
      <w:r w:rsidRPr="00811425">
        <w:rPr>
          <w:rFonts w:ascii="Arial" w:eastAsia="Times New Roman" w:hAnsi="Arial" w:cs="Arial"/>
          <w:bCs/>
          <w:sz w:val="20"/>
          <w:szCs w:val="20"/>
          <w:lang w:eastAsia="ja-JP"/>
        </w:rPr>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274B30E3" w14:textId="77777777" w:rsidR="00811425" w:rsidRPr="00811425" w:rsidRDefault="00811425" w:rsidP="000A7714">
      <w:pPr>
        <w:numPr>
          <w:ilvl w:val="0"/>
          <w:numId w:val="4"/>
        </w:numPr>
        <w:spacing w:after="0" w:line="240" w:lineRule="auto"/>
        <w:jc w:val="both"/>
        <w:rPr>
          <w:rFonts w:ascii="Arial" w:eastAsia="Times New Roman" w:hAnsi="Arial" w:cs="Arial"/>
          <w:bCs/>
          <w:sz w:val="20"/>
          <w:szCs w:val="20"/>
          <w:lang w:eastAsia="ja-JP"/>
        </w:rPr>
      </w:pPr>
    </w:p>
    <w:p w14:paraId="0A9F4098" w14:textId="77777777" w:rsidR="00811425" w:rsidRPr="00811425" w:rsidRDefault="00811425" w:rsidP="000A7714">
      <w:pPr>
        <w:widowControl w:val="0"/>
        <w:numPr>
          <w:ilvl w:val="0"/>
          <w:numId w:val="4"/>
        </w:numPr>
        <w:spacing w:after="0" w:line="240" w:lineRule="auto"/>
        <w:jc w:val="both"/>
        <w:rPr>
          <w:rFonts w:ascii="Arial" w:eastAsia="Times New Roman" w:hAnsi="Arial" w:cs="Arial"/>
          <w:bCs/>
          <w:snapToGrid w:val="0"/>
          <w:sz w:val="20"/>
          <w:szCs w:val="20"/>
          <w:lang w:eastAsia="ja-JP"/>
        </w:rPr>
      </w:pPr>
      <w:r w:rsidRPr="00811425">
        <w:rPr>
          <w:rFonts w:ascii="Arial" w:eastAsia="Times New Roman" w:hAnsi="Arial" w:cs="Arial"/>
          <w:bCs/>
          <w:snapToGrid w:val="0"/>
          <w:sz w:val="20"/>
          <w:szCs w:val="20"/>
          <w:lang w:eastAsia="ja-JP"/>
        </w:rPr>
        <w:t>The State is a recipient of federal funds, and therefore, where applicable,</w:t>
      </w:r>
      <w:r w:rsidRPr="00811425">
        <w:rPr>
          <w:rFonts w:ascii="Arial" w:eastAsia="Times New Roman" w:hAnsi="Arial" w:cs="Arial"/>
          <w:b/>
          <w:bCs/>
          <w:snapToGrid w:val="0"/>
          <w:sz w:val="20"/>
          <w:szCs w:val="20"/>
          <w:lang w:eastAsia="ja-JP"/>
        </w:rPr>
        <w:t xml:space="preserve"> </w:t>
      </w:r>
      <w:r w:rsidRPr="00811425">
        <w:rPr>
          <w:rFonts w:ascii="Arial" w:eastAsia="Times New Roman" w:hAnsi="Arial" w:cs="Arial"/>
          <w:bCs/>
          <w:snapToGrid w:val="0"/>
          <w:sz w:val="20"/>
          <w:szCs w:val="20"/>
          <w:lang w:eastAsia="ja-JP"/>
        </w:rPr>
        <w:t>the</w:t>
      </w:r>
      <w:r w:rsidRPr="00811425">
        <w:rPr>
          <w:rFonts w:ascii="Arial" w:eastAsia="Times New Roman" w:hAnsi="Arial" w:cs="Arial"/>
          <w:b/>
          <w:bCs/>
          <w:snapToGrid w:val="0"/>
          <w:sz w:val="20"/>
          <w:szCs w:val="20"/>
          <w:lang w:eastAsia="ja-JP"/>
        </w:rPr>
        <w:t xml:space="preserve"> </w:t>
      </w:r>
      <w:r w:rsidRPr="00811425">
        <w:rPr>
          <w:rFonts w:ascii="Arial" w:eastAsia="Times New Roman" w:hAnsi="Arial" w:cs="Arial"/>
          <w:bCs/>
          <w:snapToGrid w:val="0"/>
          <w:sz w:val="20"/>
          <w:szCs w:val="20"/>
          <w:lang w:eastAsia="ja-JP"/>
        </w:rPr>
        <w:t>Contractor and any subcontractors shall comply with requisite affirmative action requirements, including reporting, pursuant to 41 CFR Chapter 60, as amended, and Section 202 of Executive Order 11246</w:t>
      </w:r>
      <w:r w:rsidRPr="00811425">
        <w:rPr>
          <w:rFonts w:ascii="Arial" w:eastAsia="Times New Roman" w:hAnsi="Arial" w:cs="Arial"/>
          <w:bCs/>
          <w:sz w:val="20"/>
          <w:szCs w:val="20"/>
          <w:lang w:eastAsia="ja-JP"/>
        </w:rPr>
        <w:t xml:space="preserve"> </w:t>
      </w:r>
      <w:r w:rsidRPr="00811425">
        <w:rPr>
          <w:rFonts w:ascii="Arial" w:eastAsia="MS Mincho" w:hAnsi="Arial" w:cs="Arial"/>
          <w:bCs/>
          <w:sz w:val="20"/>
          <w:szCs w:val="20"/>
          <w:lang w:eastAsia="ja-JP"/>
        </w:rPr>
        <w:t>as amended by Executive Order 13672</w:t>
      </w:r>
      <w:r w:rsidRPr="00811425">
        <w:rPr>
          <w:rFonts w:ascii="Arial" w:eastAsia="Times New Roman" w:hAnsi="Arial" w:cs="Arial"/>
          <w:bCs/>
          <w:snapToGrid w:val="0"/>
          <w:sz w:val="20"/>
          <w:szCs w:val="20"/>
          <w:lang w:eastAsia="ja-JP"/>
        </w:rPr>
        <w:t xml:space="preserve">. </w:t>
      </w:r>
    </w:p>
    <w:p w14:paraId="6550F1AA" w14:textId="77777777" w:rsidR="00750E9B" w:rsidRPr="000A7714" w:rsidRDefault="00750E9B" w:rsidP="000A7714">
      <w:pPr>
        <w:widowControl w:val="0"/>
        <w:spacing w:after="0" w:line="240" w:lineRule="auto"/>
        <w:jc w:val="both"/>
        <w:rPr>
          <w:rFonts w:ascii="Arial" w:hAnsi="Arial" w:cs="Arial"/>
          <w:snapToGrid w:val="0"/>
          <w:sz w:val="20"/>
          <w:szCs w:val="20"/>
        </w:rPr>
      </w:pPr>
      <w:r w:rsidRPr="000A7714">
        <w:rPr>
          <w:rFonts w:ascii="Arial" w:hAnsi="Arial" w:cs="Arial"/>
          <w:snapToGrid w:val="0"/>
          <w:sz w:val="20"/>
          <w:szCs w:val="20"/>
        </w:rPr>
        <w:t xml:space="preserve"> </w:t>
      </w:r>
    </w:p>
    <w:p w14:paraId="7C3677B0" w14:textId="77777777" w:rsidR="000B3F8A" w:rsidRPr="000B3F8A" w:rsidRDefault="000B3F8A" w:rsidP="000A7714">
      <w:pPr>
        <w:numPr>
          <w:ilvl w:val="0"/>
          <w:numId w:val="4"/>
        </w:numPr>
        <w:spacing w:after="0" w:line="240" w:lineRule="auto"/>
        <w:jc w:val="both"/>
        <w:rPr>
          <w:rFonts w:ascii="Arial" w:eastAsia="Times New Roman" w:hAnsi="Arial" w:cs="Arial"/>
          <w:bCs/>
          <w:sz w:val="20"/>
          <w:szCs w:val="20"/>
          <w:lang w:eastAsia="ja-JP"/>
        </w:rPr>
      </w:pPr>
      <w:bookmarkStart w:id="35" w:name="_Hlk137727911"/>
      <w:r w:rsidRPr="000B3F8A">
        <w:rPr>
          <w:rFonts w:ascii="Arial" w:eastAsia="Times New Roman" w:hAnsi="Arial" w:cs="Arial"/>
          <w:b/>
          <w:bCs/>
          <w:sz w:val="20"/>
          <w:szCs w:val="20"/>
          <w:lang w:eastAsia="ja-JP"/>
        </w:rPr>
        <w:t xml:space="preserve">34.  </w:t>
      </w:r>
      <w:bookmarkStart w:id="36" w:name="_Hlk139279585"/>
      <w:r w:rsidRPr="000B3F8A">
        <w:rPr>
          <w:rFonts w:ascii="Arial" w:eastAsia="Times New Roman" w:hAnsi="Arial" w:cs="Arial"/>
          <w:b/>
          <w:bCs/>
          <w:sz w:val="20"/>
          <w:szCs w:val="20"/>
          <w:lang w:eastAsia="ja-JP"/>
        </w:rPr>
        <w:t>Notice to Parties</w:t>
      </w:r>
      <w:r w:rsidRPr="000B3F8A">
        <w:rPr>
          <w:rFonts w:ascii="Arial" w:eastAsia="Times New Roman" w:hAnsi="Arial" w:cs="Arial"/>
          <w:b/>
          <w:sz w:val="20"/>
          <w:szCs w:val="20"/>
          <w:lang w:eastAsia="ja-JP"/>
        </w:rPr>
        <w:t>.</w:t>
      </w:r>
      <w:r w:rsidRPr="000B3F8A">
        <w:rPr>
          <w:rFonts w:ascii="Arial" w:eastAsia="Times New Roman" w:hAnsi="Arial" w:cs="Arial"/>
          <w:bCs/>
          <w:sz w:val="20"/>
          <w:szCs w:val="20"/>
          <w:lang w:eastAsia="ja-JP"/>
        </w:rPr>
        <w:t xml:space="preserve"> </w:t>
      </w:r>
      <w:r w:rsidRPr="000B3F8A">
        <w:rPr>
          <w:rFonts w:ascii="Arial" w:eastAsia="MS Mincho" w:hAnsi="Arial" w:cs="Arial"/>
          <w:b/>
          <w:bCs/>
          <w:sz w:val="20"/>
          <w:szCs w:val="20"/>
          <w:lang w:eastAsia="ja-JP"/>
        </w:rPr>
        <w:t>[Modified]</w:t>
      </w:r>
    </w:p>
    <w:p w14:paraId="509A9140" w14:textId="77777777" w:rsidR="000B3F8A" w:rsidRPr="000B3F8A" w:rsidRDefault="000B3F8A" w:rsidP="000A7714">
      <w:pPr>
        <w:spacing w:after="0" w:line="240" w:lineRule="auto"/>
        <w:jc w:val="both"/>
        <w:rPr>
          <w:rFonts w:ascii="Arial" w:eastAsia="Times New Roman" w:hAnsi="Arial" w:cs="Arial"/>
          <w:bCs/>
          <w:sz w:val="20"/>
          <w:szCs w:val="20"/>
          <w:lang w:eastAsia="ja-JP"/>
        </w:rPr>
      </w:pPr>
    </w:p>
    <w:p w14:paraId="54C316E5" w14:textId="77777777" w:rsidR="000B3F8A" w:rsidRPr="000B3F8A" w:rsidRDefault="000B3F8A" w:rsidP="000A7714">
      <w:pPr>
        <w:widowControl w:val="0"/>
        <w:spacing w:after="0" w:line="240" w:lineRule="auto"/>
        <w:ind w:left="720" w:hanging="360"/>
        <w:jc w:val="both"/>
        <w:rPr>
          <w:rFonts w:ascii="Arial" w:eastAsia="MS Mincho" w:hAnsi="Arial" w:cs="Arial"/>
          <w:sz w:val="20"/>
          <w:szCs w:val="20"/>
          <w:lang w:eastAsia="ja-JP"/>
        </w:rPr>
      </w:pPr>
      <w:r w:rsidRPr="000B3F8A">
        <w:rPr>
          <w:rFonts w:ascii="Arial" w:eastAsia="MS Mincho" w:hAnsi="Arial" w:cs="Arial"/>
          <w:sz w:val="20"/>
          <w:szCs w:val="20"/>
          <w:lang w:eastAsia="ja-JP"/>
        </w:rPr>
        <w:t>A.</w:t>
      </w:r>
      <w:r w:rsidRPr="000B3F8A">
        <w:rPr>
          <w:rFonts w:ascii="Arial" w:eastAsia="MS Mincho" w:hAnsi="Arial" w:cs="Arial"/>
          <w:sz w:val="20"/>
          <w:szCs w:val="20"/>
          <w:lang w:eastAsia="ja-JP"/>
        </w:rPr>
        <w:tab/>
        <w:t>Whenever any notice, statement or other communication is required under this Contract, it shall be sent by first class U.S. Mail or e-mail to the following addresses, unless otherwise specifically advised.</w:t>
      </w:r>
    </w:p>
    <w:p w14:paraId="5B523671" w14:textId="77777777" w:rsidR="000B3F8A" w:rsidRPr="000B3F8A" w:rsidRDefault="000B3F8A" w:rsidP="000A7714">
      <w:pPr>
        <w:widowControl w:val="0"/>
        <w:spacing w:after="0" w:line="240" w:lineRule="auto"/>
        <w:jc w:val="both"/>
        <w:rPr>
          <w:rFonts w:ascii="Arial" w:eastAsia="MS Mincho" w:hAnsi="Arial" w:cs="Arial"/>
          <w:sz w:val="20"/>
          <w:szCs w:val="20"/>
          <w:lang w:eastAsia="ja-JP"/>
        </w:rPr>
      </w:pPr>
    </w:p>
    <w:p w14:paraId="7BFF726D" w14:textId="28510AD6" w:rsidR="000B3F8A" w:rsidRPr="000B3F8A" w:rsidRDefault="000B3F8A" w:rsidP="000A7714">
      <w:pPr>
        <w:widowControl w:val="0"/>
        <w:spacing w:after="0" w:line="240" w:lineRule="auto"/>
        <w:ind w:firstLine="720"/>
        <w:jc w:val="both"/>
        <w:rPr>
          <w:rFonts w:ascii="Arial" w:eastAsia="MS Mincho" w:hAnsi="Arial" w:cs="Arial"/>
          <w:sz w:val="20"/>
          <w:szCs w:val="20"/>
          <w:lang w:eastAsia="ja-JP"/>
        </w:rPr>
      </w:pPr>
      <w:r w:rsidRPr="000B3F8A">
        <w:rPr>
          <w:rFonts w:ascii="Arial" w:eastAsia="MS Mincho" w:hAnsi="Arial" w:cs="Arial"/>
          <w:sz w:val="20"/>
          <w:szCs w:val="20"/>
          <w:lang w:eastAsia="ja-JP"/>
        </w:rPr>
        <w:t>(1)</w:t>
      </w:r>
      <w:r w:rsidRPr="000B3F8A">
        <w:rPr>
          <w:rFonts w:ascii="Arial" w:eastAsia="MS Mincho" w:hAnsi="Arial" w:cs="Arial"/>
          <w:sz w:val="20"/>
          <w:szCs w:val="20"/>
          <w:lang w:eastAsia="ja-JP"/>
        </w:rPr>
        <w:tab/>
        <w:t>Notices to the State shall be sent</w:t>
      </w:r>
      <w:r w:rsidR="00920955" w:rsidRPr="000A7714">
        <w:rPr>
          <w:rFonts w:ascii="Arial" w:eastAsia="MS Mincho" w:hAnsi="Arial" w:cs="Arial"/>
          <w:sz w:val="20"/>
          <w:szCs w:val="20"/>
          <w:lang w:eastAsia="ja-JP"/>
        </w:rPr>
        <w:t xml:space="preserve"> and/</w:t>
      </w:r>
      <w:r w:rsidRPr="000B3F8A">
        <w:rPr>
          <w:rFonts w:ascii="Arial" w:eastAsia="MS Mincho" w:hAnsi="Arial" w:cs="Arial"/>
          <w:sz w:val="20"/>
          <w:szCs w:val="20"/>
          <w:lang w:eastAsia="ja-JP"/>
        </w:rPr>
        <w:t>or e-mailed to:</w:t>
      </w:r>
      <w:bookmarkEnd w:id="35"/>
      <w:r w:rsidRPr="000B3F8A">
        <w:rPr>
          <w:rFonts w:ascii="Arial" w:eastAsia="MS Mincho" w:hAnsi="Arial" w:cs="Arial"/>
          <w:sz w:val="20"/>
          <w:szCs w:val="20"/>
          <w:lang w:eastAsia="ja-JP"/>
        </w:rPr>
        <w:tab/>
      </w:r>
    </w:p>
    <w:bookmarkEnd w:id="36"/>
    <w:p w14:paraId="22309089" w14:textId="0157D592" w:rsidR="00750E9B" w:rsidRPr="000A7714" w:rsidRDefault="00750E9B" w:rsidP="000A7714">
      <w:pPr>
        <w:pStyle w:val="BodyTextIndent2"/>
        <w:widowControl w:val="0"/>
        <w:spacing w:after="0" w:line="240" w:lineRule="auto"/>
        <w:ind w:left="0" w:firstLine="720"/>
        <w:jc w:val="both"/>
        <w:rPr>
          <w:rFonts w:ascii="Arial" w:hAnsi="Arial" w:cs="Arial"/>
          <w:b/>
          <w:color w:val="000000"/>
          <w:spacing w:val="-3"/>
        </w:rPr>
      </w:pPr>
      <w:r w:rsidRPr="000A7714">
        <w:rPr>
          <w:rFonts w:ascii="Arial" w:hAnsi="Arial" w:cs="Arial"/>
        </w:rPr>
        <w:tab/>
      </w:r>
    </w:p>
    <w:p w14:paraId="708FAE66" w14:textId="77777777" w:rsidR="003F01F1" w:rsidRPr="000A7714" w:rsidRDefault="00750E9B" w:rsidP="000A7714">
      <w:pPr>
        <w:pStyle w:val="PSBody2"/>
        <w:autoSpaceDE/>
        <w:autoSpaceDN/>
        <w:rPr>
          <w:b/>
          <w:szCs w:val="20"/>
        </w:rPr>
      </w:pPr>
      <w:r w:rsidRPr="000A7714">
        <w:rPr>
          <w:b/>
          <w:color w:val="000000"/>
          <w:spacing w:val="-3"/>
          <w:szCs w:val="20"/>
        </w:rPr>
        <w:tab/>
      </w:r>
      <w:r w:rsidRPr="000A7714">
        <w:rPr>
          <w:b/>
          <w:color w:val="000000"/>
          <w:spacing w:val="-3"/>
          <w:szCs w:val="20"/>
        </w:rPr>
        <w:tab/>
      </w:r>
      <w:r w:rsidR="003F01F1" w:rsidRPr="000A7714">
        <w:rPr>
          <w:b/>
          <w:szCs w:val="20"/>
        </w:rPr>
        <w:t>Assistant Deputy Director of Purchasing and Pricing</w:t>
      </w:r>
    </w:p>
    <w:p w14:paraId="532263E8" w14:textId="77777777" w:rsidR="003F01F1" w:rsidRPr="003F01F1" w:rsidRDefault="003F01F1" w:rsidP="000A7714">
      <w:pPr>
        <w:tabs>
          <w:tab w:val="num" w:pos="0"/>
        </w:tabs>
        <w:spacing w:after="0" w:line="240" w:lineRule="auto"/>
        <w:rPr>
          <w:rFonts w:ascii="Arial" w:eastAsia="MS Mincho" w:hAnsi="Arial" w:cs="Arial"/>
          <w:b/>
          <w:bCs/>
          <w:sz w:val="20"/>
          <w:szCs w:val="20"/>
          <w:lang w:eastAsia="ja-JP"/>
        </w:rPr>
      </w:pPr>
      <w:r w:rsidRPr="003F01F1">
        <w:rPr>
          <w:rFonts w:ascii="Arial" w:eastAsia="MS Mincho" w:hAnsi="Arial" w:cs="Arial"/>
          <w:b/>
          <w:bCs/>
          <w:sz w:val="20"/>
          <w:szCs w:val="20"/>
          <w:lang w:eastAsia="ja-JP"/>
        </w:rPr>
        <w:tab/>
      </w:r>
      <w:r w:rsidRPr="003F01F1">
        <w:rPr>
          <w:rFonts w:ascii="Arial" w:eastAsia="MS Mincho" w:hAnsi="Arial" w:cs="Arial"/>
          <w:b/>
          <w:bCs/>
          <w:sz w:val="20"/>
          <w:szCs w:val="20"/>
          <w:lang w:eastAsia="ja-JP"/>
        </w:rPr>
        <w:tab/>
        <w:t xml:space="preserve">Indiana Department of Child Services         </w:t>
      </w:r>
    </w:p>
    <w:p w14:paraId="695FA800" w14:textId="77777777" w:rsidR="003F01F1" w:rsidRPr="003F01F1" w:rsidRDefault="003F01F1" w:rsidP="000A7714">
      <w:pPr>
        <w:numPr>
          <w:ilvl w:val="4"/>
          <w:numId w:val="4"/>
        </w:numPr>
        <w:spacing w:after="0" w:line="240" w:lineRule="auto"/>
        <w:rPr>
          <w:rFonts w:ascii="Arial" w:eastAsia="MS Mincho" w:hAnsi="Arial" w:cs="Arial"/>
          <w:b/>
          <w:bCs/>
          <w:sz w:val="20"/>
          <w:szCs w:val="20"/>
          <w:lang w:eastAsia="ja-JP"/>
        </w:rPr>
      </w:pPr>
      <w:r w:rsidRPr="003F01F1">
        <w:rPr>
          <w:rFonts w:ascii="Arial" w:eastAsia="MS Mincho" w:hAnsi="Arial" w:cs="Arial"/>
          <w:b/>
          <w:bCs/>
          <w:sz w:val="20"/>
          <w:szCs w:val="20"/>
          <w:lang w:eastAsia="ja-JP"/>
        </w:rPr>
        <w:t xml:space="preserve">302 W. Washington Street, Room E306, MS 47             </w:t>
      </w:r>
      <w:r w:rsidRPr="003F01F1">
        <w:rPr>
          <w:rFonts w:ascii="Arial" w:eastAsia="MS Mincho" w:hAnsi="Arial" w:cs="Arial"/>
          <w:b/>
          <w:bCs/>
          <w:sz w:val="20"/>
          <w:szCs w:val="20"/>
          <w:lang w:eastAsia="ja-JP"/>
        </w:rPr>
        <w:tab/>
      </w:r>
      <w:r w:rsidRPr="003F01F1">
        <w:rPr>
          <w:rFonts w:ascii="Arial" w:eastAsia="MS Mincho" w:hAnsi="Arial" w:cs="Arial"/>
          <w:b/>
          <w:bCs/>
          <w:sz w:val="20"/>
          <w:szCs w:val="20"/>
          <w:lang w:eastAsia="ja-JP"/>
        </w:rPr>
        <w:tab/>
        <w:t xml:space="preserve">                                            Indianapolis, IN 46204    </w:t>
      </w:r>
    </w:p>
    <w:p w14:paraId="2D57546C" w14:textId="01BD0E25" w:rsidR="00750E9B" w:rsidRPr="000A7714" w:rsidRDefault="003F01F1" w:rsidP="000A7714">
      <w:pPr>
        <w:tabs>
          <w:tab w:val="left" w:pos="-720"/>
        </w:tabs>
        <w:suppressAutoHyphens/>
        <w:spacing w:after="0" w:line="240" w:lineRule="auto"/>
        <w:jc w:val="both"/>
        <w:rPr>
          <w:rFonts w:ascii="Arial" w:hAnsi="Arial" w:cs="Arial"/>
          <w:b/>
          <w:bCs/>
          <w:color w:val="000000"/>
          <w:spacing w:val="-3"/>
          <w:sz w:val="20"/>
          <w:szCs w:val="20"/>
        </w:rPr>
      </w:pPr>
      <w:r w:rsidRPr="000A7714">
        <w:rPr>
          <w:rFonts w:ascii="Arial" w:eastAsia="MS Mincho" w:hAnsi="Arial" w:cs="Arial"/>
          <w:b/>
          <w:bCs/>
          <w:sz w:val="20"/>
          <w:szCs w:val="20"/>
          <w:lang w:eastAsia="ja-JP"/>
        </w:rPr>
        <w:tab/>
      </w:r>
      <w:r w:rsidRPr="000A7714">
        <w:rPr>
          <w:rFonts w:ascii="Arial" w:eastAsia="MS Mincho" w:hAnsi="Arial" w:cs="Arial"/>
          <w:b/>
          <w:bCs/>
          <w:sz w:val="20"/>
          <w:szCs w:val="20"/>
          <w:lang w:eastAsia="ja-JP"/>
        </w:rPr>
        <w:tab/>
        <w:t>michael.sturm@dcs.in.gov</w:t>
      </w:r>
      <w:r w:rsidRPr="000A7714">
        <w:rPr>
          <w:rFonts w:ascii="Arial" w:hAnsi="Arial" w:cs="Arial"/>
          <w:b/>
          <w:bCs/>
          <w:color w:val="000000"/>
          <w:spacing w:val="-3"/>
          <w:sz w:val="20"/>
          <w:szCs w:val="20"/>
        </w:rPr>
        <w:t xml:space="preserve"> </w:t>
      </w:r>
      <w:r w:rsidR="00750E9B" w:rsidRPr="000A7714">
        <w:rPr>
          <w:rFonts w:ascii="Arial" w:hAnsi="Arial" w:cs="Arial"/>
          <w:b/>
          <w:bCs/>
          <w:color w:val="000000"/>
          <w:spacing w:val="-3"/>
          <w:sz w:val="20"/>
          <w:szCs w:val="20"/>
        </w:rPr>
        <w:t>[or designated successor’s email]</w:t>
      </w:r>
    </w:p>
    <w:p w14:paraId="0A4E843C" w14:textId="77777777" w:rsidR="00750E9B" w:rsidRPr="000A7714" w:rsidRDefault="00750E9B" w:rsidP="000A7714">
      <w:pPr>
        <w:spacing w:after="0" w:line="240" w:lineRule="auto"/>
        <w:jc w:val="both"/>
        <w:rPr>
          <w:rFonts w:ascii="Arial" w:hAnsi="Arial" w:cs="Arial"/>
          <w:sz w:val="20"/>
          <w:szCs w:val="20"/>
        </w:rPr>
      </w:pPr>
    </w:p>
    <w:p w14:paraId="0133B2D7" w14:textId="77777777" w:rsidR="00750E9B" w:rsidRPr="000A7714" w:rsidRDefault="00750E9B" w:rsidP="000A7714">
      <w:pPr>
        <w:spacing w:after="0" w:line="240" w:lineRule="auto"/>
        <w:ind w:firstLine="720"/>
        <w:jc w:val="both"/>
        <w:rPr>
          <w:rFonts w:ascii="Arial" w:hAnsi="Arial" w:cs="Arial"/>
          <w:sz w:val="20"/>
          <w:szCs w:val="20"/>
        </w:rPr>
      </w:pPr>
      <w:r w:rsidRPr="000A7714">
        <w:rPr>
          <w:rFonts w:ascii="Arial" w:hAnsi="Arial" w:cs="Arial"/>
          <w:sz w:val="20"/>
          <w:szCs w:val="20"/>
        </w:rPr>
        <w:t>(2)</w:t>
      </w:r>
      <w:r w:rsidRPr="000A7714">
        <w:rPr>
          <w:rFonts w:ascii="Arial" w:hAnsi="Arial" w:cs="Arial"/>
          <w:sz w:val="20"/>
          <w:szCs w:val="20"/>
        </w:rPr>
        <w:tab/>
        <w:t>Notices to the Contractor shall be sent and/or e-mailed to:</w:t>
      </w:r>
    </w:p>
    <w:p w14:paraId="376088B2" w14:textId="77777777" w:rsidR="00750E9B" w:rsidRPr="000A7714" w:rsidRDefault="00750E9B" w:rsidP="000A7714">
      <w:pPr>
        <w:spacing w:after="0" w:line="240" w:lineRule="auto"/>
        <w:jc w:val="both"/>
        <w:rPr>
          <w:rFonts w:ascii="Arial" w:hAnsi="Arial" w:cs="Arial"/>
          <w:b/>
          <w:sz w:val="20"/>
          <w:szCs w:val="20"/>
        </w:rPr>
      </w:pPr>
    </w:p>
    <w:p w14:paraId="0D68DD0D"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lastRenderedPageBreak/>
        <w:t>[Individual’s Name]</w:t>
      </w:r>
    </w:p>
    <w:p w14:paraId="0AF4E623"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t>[Individual’s Title]</w:t>
      </w:r>
    </w:p>
    <w:p w14:paraId="702D78D8"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t>[Contractor Name]</w:t>
      </w:r>
    </w:p>
    <w:p w14:paraId="1B81F626"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t>[Address Line 1]</w:t>
      </w:r>
    </w:p>
    <w:p w14:paraId="63CCD70F"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t>[Address Line 2]</w:t>
      </w:r>
    </w:p>
    <w:p w14:paraId="446350B0" w14:textId="77777777" w:rsidR="00750E9B" w:rsidRPr="000A7714" w:rsidRDefault="00750E9B" w:rsidP="000A7714">
      <w:pPr>
        <w:spacing w:after="0" w:line="240" w:lineRule="auto"/>
        <w:ind w:left="720" w:firstLine="720"/>
        <w:jc w:val="both"/>
        <w:rPr>
          <w:rFonts w:ascii="Arial" w:hAnsi="Arial" w:cs="Arial"/>
          <w:b/>
          <w:sz w:val="20"/>
          <w:szCs w:val="20"/>
        </w:rPr>
      </w:pPr>
      <w:r w:rsidRPr="000A7714">
        <w:rPr>
          <w:rFonts w:ascii="Arial" w:hAnsi="Arial" w:cs="Arial"/>
          <w:b/>
          <w:sz w:val="20"/>
          <w:szCs w:val="20"/>
        </w:rPr>
        <w:t>[E-mail Address of Individual]</w:t>
      </w:r>
      <w:r w:rsidRPr="000A7714">
        <w:rPr>
          <w:rFonts w:ascii="Arial" w:hAnsi="Arial" w:cs="Arial"/>
          <w:sz w:val="20"/>
          <w:szCs w:val="20"/>
        </w:rPr>
        <w:tab/>
      </w:r>
    </w:p>
    <w:p w14:paraId="311B3B8B" w14:textId="77777777" w:rsidR="00750E9B" w:rsidRPr="000A7714" w:rsidRDefault="00750E9B" w:rsidP="000A7714">
      <w:pPr>
        <w:spacing w:after="0" w:line="240" w:lineRule="auto"/>
        <w:jc w:val="both"/>
        <w:rPr>
          <w:rFonts w:ascii="Arial" w:hAnsi="Arial" w:cs="Arial"/>
          <w:b/>
          <w:sz w:val="20"/>
          <w:szCs w:val="20"/>
        </w:rPr>
      </w:pPr>
    </w:p>
    <w:p w14:paraId="7CC80189" w14:textId="77777777" w:rsidR="00750E9B" w:rsidRPr="000A7714" w:rsidRDefault="00750E9B" w:rsidP="000A7714">
      <w:pPr>
        <w:widowControl w:val="0"/>
        <w:spacing w:after="0" w:line="240" w:lineRule="auto"/>
        <w:ind w:left="720" w:hanging="720"/>
        <w:jc w:val="both"/>
        <w:rPr>
          <w:rFonts w:ascii="Arial" w:hAnsi="Arial" w:cs="Arial"/>
          <w:sz w:val="20"/>
          <w:szCs w:val="20"/>
        </w:rPr>
      </w:pPr>
      <w:r w:rsidRPr="000A7714">
        <w:rPr>
          <w:rFonts w:ascii="Arial" w:hAnsi="Arial" w:cs="Arial"/>
          <w:sz w:val="20"/>
          <w:szCs w:val="20"/>
        </w:rPr>
        <w:t>B.</w:t>
      </w:r>
      <w:r w:rsidRPr="000A7714">
        <w:rPr>
          <w:rFonts w:ascii="Arial" w:hAnsi="Arial" w:cs="Arial"/>
          <w:sz w:val="20"/>
          <w:szCs w:val="20"/>
        </w:rPr>
        <w:tab/>
        <w:t>Notice of any change in the person or address to whom notices should be sent and/or e-mailed, as specified in paragraph A of this Section, shall be given to the other party in the manner provided in paragraph A of this Section.</w:t>
      </w:r>
    </w:p>
    <w:p w14:paraId="1FEFCDE5" w14:textId="77777777" w:rsidR="00750E9B" w:rsidRPr="000A7714" w:rsidRDefault="00750E9B" w:rsidP="000A7714">
      <w:pPr>
        <w:widowControl w:val="0"/>
        <w:spacing w:after="0" w:line="240" w:lineRule="auto"/>
        <w:jc w:val="both"/>
        <w:rPr>
          <w:rFonts w:ascii="Arial" w:hAnsi="Arial" w:cs="Arial"/>
          <w:sz w:val="20"/>
          <w:szCs w:val="20"/>
        </w:rPr>
      </w:pPr>
    </w:p>
    <w:p w14:paraId="4DBA9E09" w14:textId="77777777" w:rsidR="00750E9B" w:rsidRPr="000A7714" w:rsidRDefault="00750E9B" w:rsidP="000A7714">
      <w:pPr>
        <w:widowControl w:val="0"/>
        <w:spacing w:after="0" w:line="240" w:lineRule="auto"/>
        <w:ind w:left="720" w:hanging="720"/>
        <w:jc w:val="both"/>
        <w:rPr>
          <w:rFonts w:ascii="Arial" w:hAnsi="Arial" w:cs="Arial"/>
          <w:sz w:val="20"/>
          <w:szCs w:val="20"/>
        </w:rPr>
      </w:pPr>
      <w:r w:rsidRPr="000A7714">
        <w:rPr>
          <w:rFonts w:ascii="Arial" w:hAnsi="Arial" w:cs="Arial"/>
          <w:sz w:val="20"/>
          <w:szCs w:val="20"/>
        </w:rPr>
        <w:t>C.</w:t>
      </w:r>
      <w:r w:rsidRPr="000A7714">
        <w:rPr>
          <w:rFonts w:ascii="Arial" w:hAnsi="Arial" w:cs="Arial"/>
          <w:sz w:val="20"/>
          <w:szCs w:val="20"/>
        </w:rPr>
        <w:tab/>
        <w:t>As required by IC §4-13-2-14.8, payments to the Contractor shall be made via electronic funds transfer in accordance with instructions filed by the Contractor with the Indiana Auditor of State.</w:t>
      </w:r>
    </w:p>
    <w:p w14:paraId="0B4DA2ED" w14:textId="77777777" w:rsidR="00750E9B" w:rsidRPr="000A7714" w:rsidRDefault="00750E9B" w:rsidP="000A7714">
      <w:pPr>
        <w:widowControl w:val="0"/>
        <w:spacing w:after="0" w:line="240" w:lineRule="auto"/>
        <w:jc w:val="both"/>
        <w:rPr>
          <w:rFonts w:ascii="Arial" w:hAnsi="Arial" w:cs="Arial"/>
          <w:sz w:val="20"/>
          <w:szCs w:val="20"/>
        </w:rPr>
      </w:pPr>
    </w:p>
    <w:p w14:paraId="3C7027E7" w14:textId="3BE7826E" w:rsidR="00750E9B" w:rsidRPr="000A7714" w:rsidRDefault="00750E9B" w:rsidP="000A7714">
      <w:pPr>
        <w:pStyle w:val="BodyText"/>
        <w:keepNext/>
        <w:jc w:val="both"/>
        <w:rPr>
          <w:rFonts w:ascii="Arial" w:hAnsi="Arial" w:cs="Arial"/>
          <w:sz w:val="20"/>
        </w:rPr>
      </w:pPr>
      <w:r w:rsidRPr="000A7714">
        <w:rPr>
          <w:rFonts w:ascii="Arial" w:hAnsi="Arial" w:cs="Arial"/>
          <w:b/>
          <w:sz w:val="20"/>
        </w:rPr>
        <w:t>3</w:t>
      </w:r>
      <w:r w:rsidR="0093797F" w:rsidRPr="000A7714">
        <w:rPr>
          <w:rFonts w:ascii="Arial" w:hAnsi="Arial" w:cs="Arial"/>
          <w:b/>
          <w:sz w:val="20"/>
        </w:rPr>
        <w:t>5</w:t>
      </w:r>
      <w:r w:rsidRPr="000A7714">
        <w:rPr>
          <w:rFonts w:ascii="Arial" w:hAnsi="Arial" w:cs="Arial"/>
          <w:b/>
          <w:sz w:val="20"/>
        </w:rPr>
        <w:t xml:space="preserve">.  </w:t>
      </w:r>
      <w:r w:rsidRPr="000A7714">
        <w:rPr>
          <w:rFonts w:ascii="Arial" w:hAnsi="Arial" w:cs="Arial"/>
          <w:b/>
          <w:sz w:val="20"/>
        </w:rPr>
        <w:tab/>
        <w:t>Order of Precedence; Incorporation by Reference.  [Modified]</w:t>
      </w:r>
      <w:r w:rsidRPr="000A7714">
        <w:rPr>
          <w:rFonts w:ascii="Arial" w:hAnsi="Arial" w:cs="Arial"/>
          <w:sz w:val="20"/>
        </w:rPr>
        <w:t xml:space="preserve">  </w:t>
      </w:r>
    </w:p>
    <w:p w14:paraId="35B79F89" w14:textId="77777777" w:rsidR="00750E9B" w:rsidRPr="000A7714" w:rsidRDefault="00750E9B" w:rsidP="000A7714">
      <w:pPr>
        <w:pStyle w:val="BodyText"/>
        <w:keepNext/>
        <w:jc w:val="both"/>
        <w:rPr>
          <w:rFonts w:ascii="Arial" w:hAnsi="Arial" w:cs="Arial"/>
          <w:sz w:val="20"/>
        </w:rPr>
      </w:pPr>
    </w:p>
    <w:p w14:paraId="607023B5" w14:textId="17B605DF" w:rsidR="00750E9B" w:rsidRPr="000A7714" w:rsidRDefault="00750E9B" w:rsidP="000A7714">
      <w:pPr>
        <w:pStyle w:val="BodyText"/>
        <w:keepNext/>
        <w:jc w:val="both"/>
        <w:rPr>
          <w:rFonts w:ascii="Arial" w:hAnsi="Arial" w:cs="Arial"/>
          <w:sz w:val="20"/>
        </w:rPr>
      </w:pPr>
      <w:r w:rsidRPr="000A7714">
        <w:rPr>
          <w:rFonts w:ascii="Arial" w:hAnsi="Arial" w:cs="Arial"/>
          <w:sz w:val="20"/>
        </w:rPr>
        <w:t xml:space="preserve">Any inconsistency or ambiguity in this Contract shall be resolved by giving precedence in the following order: (1) this Contract; (2) DCS Exhibits; (3) attachments prepared by the State; (4) </w:t>
      </w:r>
      <w:r w:rsidR="007764DC" w:rsidRPr="000A7714">
        <w:rPr>
          <w:rFonts w:ascii="Arial" w:hAnsi="Arial" w:cs="Arial"/>
          <w:sz w:val="20"/>
        </w:rPr>
        <w:t>this RFP</w:t>
      </w:r>
      <w:r w:rsidRPr="000A7714">
        <w:rPr>
          <w:rFonts w:ascii="Arial" w:hAnsi="Arial" w:cs="Arial"/>
          <w:sz w:val="20"/>
        </w:rPr>
        <w:t xml:space="preserve">; (5) Contractor’s response to </w:t>
      </w:r>
      <w:r w:rsidR="007764DC" w:rsidRPr="000A7714">
        <w:rPr>
          <w:rFonts w:ascii="Arial" w:hAnsi="Arial" w:cs="Arial"/>
          <w:sz w:val="20"/>
        </w:rPr>
        <w:t xml:space="preserve">this </w:t>
      </w:r>
      <w:r w:rsidRPr="000A7714">
        <w:rPr>
          <w:rFonts w:ascii="Arial" w:hAnsi="Arial" w:cs="Arial"/>
          <w:sz w:val="20"/>
        </w:rPr>
        <w:t>RFP, and (6) attachments prepared by the Contractor.  All attachments, and all documents referred to in this paragraph, are hereby incorporated fully by reference.</w:t>
      </w:r>
    </w:p>
    <w:p w14:paraId="4916C7E5" w14:textId="77777777" w:rsidR="00750E9B" w:rsidRPr="000A7714" w:rsidRDefault="00750E9B" w:rsidP="000A7714">
      <w:pPr>
        <w:pStyle w:val="BodyText"/>
        <w:keepNext/>
        <w:jc w:val="both"/>
        <w:rPr>
          <w:rFonts w:ascii="Arial" w:hAnsi="Arial" w:cs="Arial"/>
          <w:b/>
          <w:sz w:val="20"/>
        </w:rPr>
      </w:pPr>
    </w:p>
    <w:p w14:paraId="09FF80AD" w14:textId="3E6A7D17" w:rsidR="00750E9B" w:rsidRPr="000A7714" w:rsidRDefault="00750E9B" w:rsidP="000A7714">
      <w:pPr>
        <w:pStyle w:val="BodyText"/>
        <w:jc w:val="both"/>
        <w:rPr>
          <w:rFonts w:ascii="Arial" w:hAnsi="Arial" w:cs="Arial"/>
          <w:b/>
          <w:sz w:val="20"/>
        </w:rPr>
      </w:pPr>
      <w:r w:rsidRPr="000A7714">
        <w:rPr>
          <w:rFonts w:ascii="Arial" w:hAnsi="Arial" w:cs="Arial"/>
          <w:b/>
          <w:sz w:val="20"/>
        </w:rPr>
        <w:t>3</w:t>
      </w:r>
      <w:r w:rsidR="0093797F" w:rsidRPr="000A7714">
        <w:rPr>
          <w:rFonts w:ascii="Arial" w:hAnsi="Arial" w:cs="Arial"/>
          <w:b/>
          <w:sz w:val="20"/>
        </w:rPr>
        <w:t>6</w:t>
      </w:r>
      <w:r w:rsidRPr="000A7714">
        <w:rPr>
          <w:rFonts w:ascii="Arial" w:hAnsi="Arial" w:cs="Arial"/>
          <w:b/>
          <w:sz w:val="20"/>
        </w:rPr>
        <w:t xml:space="preserve">.  </w:t>
      </w:r>
      <w:r w:rsidRPr="000A7714">
        <w:rPr>
          <w:rFonts w:ascii="Arial" w:hAnsi="Arial" w:cs="Arial"/>
          <w:b/>
          <w:sz w:val="20"/>
        </w:rPr>
        <w:tab/>
        <w:t xml:space="preserve">Ownership of Documents and Materials. [Modified]  </w:t>
      </w:r>
    </w:p>
    <w:p w14:paraId="29F81037" w14:textId="01958212" w:rsidR="00750E9B" w:rsidRPr="000A7714" w:rsidRDefault="00750E9B" w:rsidP="000A7714">
      <w:pPr>
        <w:pStyle w:val="BodyText"/>
        <w:jc w:val="both"/>
        <w:rPr>
          <w:rFonts w:ascii="Arial" w:hAnsi="Arial" w:cs="Arial"/>
          <w:sz w:val="20"/>
        </w:rPr>
      </w:pPr>
    </w:p>
    <w:p w14:paraId="2C92DDA1" w14:textId="77777777" w:rsidR="00750E9B" w:rsidRPr="000A7714" w:rsidRDefault="00750E9B" w:rsidP="000A7714">
      <w:pPr>
        <w:pStyle w:val="BodyText"/>
        <w:ind w:left="720" w:hanging="720"/>
        <w:jc w:val="both"/>
        <w:rPr>
          <w:rFonts w:ascii="Arial" w:hAnsi="Arial" w:cs="Arial"/>
          <w:sz w:val="20"/>
        </w:rPr>
      </w:pPr>
      <w:r w:rsidRPr="000A7714">
        <w:rPr>
          <w:rFonts w:ascii="Arial" w:hAnsi="Arial" w:cs="Arial"/>
          <w:sz w:val="20"/>
        </w:rPr>
        <w:t>A.</w:t>
      </w:r>
      <w:r w:rsidRPr="000A7714">
        <w:rPr>
          <w:rFonts w:ascii="Arial" w:hAnsi="Arial" w:cs="Arial"/>
          <w:sz w:val="20"/>
        </w:rPr>
        <w:tab/>
        <w:t>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w:t>
      </w:r>
    </w:p>
    <w:p w14:paraId="194D468D" w14:textId="77777777" w:rsidR="00750E9B" w:rsidRPr="000A7714" w:rsidRDefault="00750E9B" w:rsidP="000A7714">
      <w:pPr>
        <w:pStyle w:val="BodyText"/>
        <w:ind w:left="720" w:hanging="720"/>
        <w:jc w:val="both"/>
        <w:rPr>
          <w:rFonts w:ascii="Arial" w:hAnsi="Arial" w:cs="Arial"/>
          <w:sz w:val="20"/>
        </w:rPr>
      </w:pPr>
    </w:p>
    <w:p w14:paraId="449859A0" w14:textId="77777777" w:rsidR="00750E9B" w:rsidRPr="000A7714" w:rsidRDefault="00750E9B" w:rsidP="000A7714">
      <w:pPr>
        <w:pStyle w:val="BodyText"/>
        <w:ind w:left="720" w:hanging="720"/>
        <w:jc w:val="both"/>
        <w:rPr>
          <w:rFonts w:ascii="Arial" w:hAnsi="Arial" w:cs="Arial"/>
          <w:sz w:val="20"/>
        </w:rPr>
      </w:pPr>
      <w:r w:rsidRPr="000A7714">
        <w:rPr>
          <w:rFonts w:ascii="Arial" w:hAnsi="Arial" w:cs="Arial"/>
          <w:sz w:val="20"/>
        </w:rPr>
        <w:t>B.</w:t>
      </w:r>
      <w:r w:rsidRPr="000A7714">
        <w:rPr>
          <w:rFonts w:ascii="Arial" w:hAnsi="Arial" w:cs="Arial"/>
          <w:sz w:val="20"/>
        </w:rPr>
        <w:tab/>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23B33721" w14:textId="77777777" w:rsidR="00750E9B" w:rsidRPr="000A7714" w:rsidRDefault="00750E9B" w:rsidP="000A7714">
      <w:pPr>
        <w:pStyle w:val="BodyText"/>
        <w:ind w:left="720" w:hanging="720"/>
        <w:jc w:val="both"/>
        <w:rPr>
          <w:rFonts w:ascii="Arial" w:hAnsi="Arial" w:cs="Arial"/>
          <w:sz w:val="20"/>
        </w:rPr>
      </w:pPr>
    </w:p>
    <w:p w14:paraId="2D56A4F6" w14:textId="77777777" w:rsidR="00750E9B" w:rsidRPr="000A7714" w:rsidRDefault="00750E9B" w:rsidP="000A7714">
      <w:pPr>
        <w:pStyle w:val="BodyText"/>
        <w:ind w:left="720" w:hanging="720"/>
        <w:rPr>
          <w:rFonts w:ascii="Arial" w:hAnsi="Arial" w:cs="Arial"/>
          <w:sz w:val="20"/>
        </w:rPr>
      </w:pPr>
      <w:r w:rsidRPr="000A7714">
        <w:rPr>
          <w:rFonts w:ascii="Arial" w:hAnsi="Arial" w:cs="Arial"/>
          <w:sz w:val="20"/>
        </w:rPr>
        <w:t>C.</w:t>
      </w:r>
      <w:r w:rsidRPr="000A7714">
        <w:rPr>
          <w:rFonts w:ascii="Arial" w:hAnsi="Arial" w:cs="Arial"/>
          <w:sz w:val="20"/>
        </w:rPr>
        <w:tab/>
        <w:t>The Contractor shall grant the State shared access to all documents, including child and family records/files, records, programs, data, film, tape, articles, memoranda, and other materials related to this Contract. The Contractor shall provide the State full, immediate, and unrestricted access to such documents and materials during the term of this Contract and as necessary thereafter.</w:t>
      </w:r>
    </w:p>
    <w:p w14:paraId="70033F24" w14:textId="77777777" w:rsidR="00750E9B" w:rsidRPr="000A7714" w:rsidRDefault="00750E9B" w:rsidP="000A7714">
      <w:pPr>
        <w:pStyle w:val="BodyText"/>
        <w:tabs>
          <w:tab w:val="left" w:pos="1780"/>
        </w:tabs>
        <w:ind w:left="720" w:hanging="720"/>
        <w:rPr>
          <w:rFonts w:ascii="Arial" w:hAnsi="Arial" w:cs="Arial"/>
          <w:sz w:val="20"/>
        </w:rPr>
      </w:pPr>
      <w:r w:rsidRPr="000A7714">
        <w:rPr>
          <w:rFonts w:ascii="Arial" w:hAnsi="Arial" w:cs="Arial"/>
          <w:sz w:val="20"/>
        </w:rPr>
        <w:tab/>
      </w:r>
      <w:r w:rsidRPr="000A7714">
        <w:rPr>
          <w:rFonts w:ascii="Arial" w:hAnsi="Arial" w:cs="Arial"/>
          <w:sz w:val="20"/>
        </w:rPr>
        <w:tab/>
      </w:r>
    </w:p>
    <w:p w14:paraId="479A36BF" w14:textId="77777777" w:rsidR="00750E9B" w:rsidRPr="000A7714" w:rsidRDefault="00750E9B" w:rsidP="000A7714">
      <w:pPr>
        <w:pStyle w:val="BodyText"/>
        <w:ind w:left="720" w:hanging="720"/>
        <w:rPr>
          <w:rFonts w:ascii="Arial" w:hAnsi="Arial" w:cs="Arial"/>
          <w:sz w:val="20"/>
        </w:rPr>
      </w:pPr>
      <w:r w:rsidRPr="000A7714">
        <w:rPr>
          <w:rFonts w:ascii="Arial" w:hAnsi="Arial" w:cs="Arial"/>
          <w:sz w:val="20"/>
        </w:rPr>
        <w:t>D.</w:t>
      </w:r>
      <w:r w:rsidRPr="000A7714">
        <w:rPr>
          <w:rFonts w:ascii="Arial" w:hAnsi="Arial" w:cs="Arial"/>
          <w:sz w:val="20"/>
        </w:rPr>
        <w:tab/>
        <w:t>During the performance of this Contract, the Contractor shall be responsible for any loss of or damage to any of the above-referenced Materials developed for or supplied by the State and/or used to develop or assist in the services provided while the Materials are in the possession of the Contractor. Any loss or damage thereto shall be restored at the Contractor’s expense. The Contractor shall also be responsible for preserving and protecting the ownership and property rights of the State in all work in progress and other property to which the State is entitled hereunder, while the property is in the control or custody of the Contractor.</w:t>
      </w:r>
    </w:p>
    <w:p w14:paraId="0233222B" w14:textId="77777777" w:rsidR="00750E9B" w:rsidRPr="000A7714" w:rsidRDefault="00750E9B" w:rsidP="000A7714">
      <w:pPr>
        <w:pStyle w:val="BodyText"/>
        <w:jc w:val="both"/>
        <w:rPr>
          <w:rFonts w:ascii="Arial" w:hAnsi="Arial" w:cs="Arial"/>
          <w:sz w:val="20"/>
        </w:rPr>
      </w:pPr>
    </w:p>
    <w:p w14:paraId="7EB28ADB" w14:textId="17719766"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lastRenderedPageBreak/>
        <w:t>3</w:t>
      </w:r>
      <w:r w:rsidR="00B81BAA" w:rsidRPr="000A7714">
        <w:rPr>
          <w:rFonts w:ascii="Arial" w:hAnsi="Arial" w:cs="Arial"/>
          <w:b/>
          <w:sz w:val="20"/>
          <w:szCs w:val="20"/>
        </w:rPr>
        <w:t>7</w:t>
      </w:r>
      <w:r w:rsidRPr="000A7714">
        <w:rPr>
          <w:rFonts w:ascii="Arial" w:hAnsi="Arial" w:cs="Arial"/>
          <w:b/>
          <w:sz w:val="20"/>
          <w:szCs w:val="20"/>
        </w:rPr>
        <w:t xml:space="preserve">.  </w:t>
      </w:r>
      <w:r w:rsidRPr="000A7714">
        <w:rPr>
          <w:rFonts w:ascii="Arial" w:hAnsi="Arial" w:cs="Arial"/>
          <w:b/>
          <w:sz w:val="20"/>
          <w:szCs w:val="20"/>
        </w:rPr>
        <w:tab/>
        <w:t xml:space="preserve">Payments and Fiscal Requirements. </w:t>
      </w:r>
      <w:r w:rsidR="000B17CE" w:rsidRPr="000A7714">
        <w:rPr>
          <w:rFonts w:ascii="Arial" w:hAnsi="Arial" w:cs="Arial"/>
          <w:b/>
          <w:sz w:val="20"/>
          <w:szCs w:val="20"/>
        </w:rPr>
        <w:t>[Modified]</w:t>
      </w:r>
    </w:p>
    <w:p w14:paraId="2285FF74" w14:textId="77777777"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 xml:space="preserve"> </w:t>
      </w:r>
    </w:p>
    <w:p w14:paraId="70AE2214" w14:textId="77777777" w:rsidR="00774466" w:rsidRPr="000A7714" w:rsidRDefault="00750E9B" w:rsidP="000A7714">
      <w:pPr>
        <w:pStyle w:val="ListParagraph"/>
        <w:numPr>
          <w:ilvl w:val="0"/>
          <w:numId w:val="16"/>
        </w:numPr>
        <w:ind w:left="720"/>
        <w:jc w:val="both"/>
        <w:rPr>
          <w:rFonts w:ascii="Arial" w:hAnsi="Arial" w:cs="Arial"/>
          <w:sz w:val="20"/>
          <w:szCs w:val="20"/>
        </w:rPr>
      </w:pPr>
      <w:r w:rsidRPr="000A7714">
        <w:rPr>
          <w:rFonts w:ascii="Arial" w:hAnsi="Arial" w:cs="Arial"/>
          <w:sz w:val="20"/>
          <w:szCs w:val="20"/>
        </w:rPr>
        <w:t xml:space="preserve">All payments shall be made </w:t>
      </w:r>
      <w:proofErr w:type="gramStart"/>
      <w:r w:rsidRPr="000A7714">
        <w:rPr>
          <w:rFonts w:ascii="Arial" w:hAnsi="Arial" w:cs="Arial"/>
          <w:sz w:val="20"/>
          <w:szCs w:val="20"/>
        </w:rPr>
        <w:t>thirty five</w:t>
      </w:r>
      <w:proofErr w:type="gramEnd"/>
      <w:r w:rsidRPr="000A7714">
        <w:rPr>
          <w:rFonts w:ascii="Arial" w:hAnsi="Arial" w:cs="Arial"/>
          <w:sz w:val="20"/>
          <w:szCs w:val="20"/>
        </w:rPr>
        <w:t xml:space="preser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§4-13-2-20.</w:t>
      </w:r>
    </w:p>
    <w:p w14:paraId="63B7B401" w14:textId="5593D48D" w:rsidR="007A3677" w:rsidRPr="000A7714" w:rsidRDefault="00750E9B" w:rsidP="000A7714">
      <w:pPr>
        <w:pStyle w:val="ListParagraph"/>
        <w:jc w:val="both"/>
        <w:rPr>
          <w:rFonts w:ascii="Arial" w:hAnsi="Arial" w:cs="Arial"/>
          <w:sz w:val="20"/>
          <w:szCs w:val="20"/>
        </w:rPr>
      </w:pPr>
      <w:r w:rsidRPr="000A7714">
        <w:rPr>
          <w:rFonts w:ascii="Arial" w:hAnsi="Arial" w:cs="Arial"/>
          <w:sz w:val="20"/>
          <w:szCs w:val="20"/>
        </w:rPr>
        <w:t xml:space="preserve"> </w:t>
      </w:r>
    </w:p>
    <w:p w14:paraId="0F16F7CB" w14:textId="0FB99CC4" w:rsidR="007A3677" w:rsidRPr="000A7714" w:rsidRDefault="007A3677"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lang w:eastAsia="ja-JP"/>
        </w:rPr>
        <w:t>The Contractor shall submit invoices/claim forms and all supporting documentation as may be required by DCS for payment pursuant to this Contract. DCS will notify the Contractor of any change in invoice/claim procedure, and the Contractor shall use whatever invoice/claim forms and documentation are required by DCS’ then current procedure and shall submit the appropriate invoices/claim forms and documentation to DCS, as directed.  Invoices/claim forms may be submitted monthly for services performed during the calendar month(s) preceding the date of the invoice. Payment will be due not later than thirty-five (35) days after the date Contractor's invoice is received by DCS, together with a properly prepared invoice/claim voucher and any required documentation as approved by DCS. However, the payment due date shall not apply to any invoice/claim that is disapproved or returned to the Contractor by DCS for revision or additional documentation, within thirty-five (35) days after the date it is received by DCS. The Contractor's invoice must be dated no earlier than the later of (a) the first date the Contractor is entitled to submit an invoice/claim for payment under the applicable provision of this Contract, or (b) one day before the date the invoice and accompanying claim documentation is delivered or mailed to DCS.</w:t>
      </w:r>
    </w:p>
    <w:p w14:paraId="5CC52296" w14:textId="75AD3483" w:rsidR="009D2CD0" w:rsidRPr="000A7714" w:rsidRDefault="009D2CD0" w:rsidP="000A7714">
      <w:pPr>
        <w:pStyle w:val="ListParagraph"/>
        <w:jc w:val="both"/>
        <w:rPr>
          <w:rFonts w:ascii="Arial" w:hAnsi="Arial" w:cs="Arial"/>
          <w:color w:val="1F497D"/>
          <w:sz w:val="20"/>
          <w:szCs w:val="20"/>
        </w:rPr>
      </w:pPr>
    </w:p>
    <w:p w14:paraId="7FF6B2AF" w14:textId="60FD02F3" w:rsidR="007A3677" w:rsidRPr="000A7714" w:rsidRDefault="009D2CD0"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lang w:eastAsia="ja-JP"/>
        </w:rPr>
        <w:t xml:space="preserve">An invoice will not be deemed to be properly prepared as required above in paragraph B if it is not received within ten (10) business days of the date included on the invoice (the “Invoice Date”). Any invoices submitted more than ten (10) business days after the Invoice Date will be deemed improperly prepared and will not be paid. DCS shall return such improperly prepared invoices to the Contractor for revision and such invoices must be resubmitted by the Contractor with a current Invoice Date in order to be processed for payment.  </w:t>
      </w:r>
    </w:p>
    <w:p w14:paraId="74A086CE" w14:textId="77777777" w:rsidR="00774466" w:rsidRPr="000A7714" w:rsidRDefault="00774466" w:rsidP="000A7714">
      <w:pPr>
        <w:pStyle w:val="ListParagraph"/>
        <w:rPr>
          <w:rFonts w:ascii="Arial" w:hAnsi="Arial" w:cs="Arial"/>
          <w:sz w:val="20"/>
          <w:szCs w:val="20"/>
        </w:rPr>
      </w:pPr>
    </w:p>
    <w:p w14:paraId="5C64E47A" w14:textId="12DB732A" w:rsidR="009D2CD0" w:rsidRPr="000A7714" w:rsidRDefault="00200AFF"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lang w:eastAsia="ja-JP"/>
        </w:rPr>
        <w:t>At a minimum and unless otherwise directed by DCS, all claims submitted by the Contractor must be submitted with appropriate documentation attached showing completion of the service units for which the Contractor is requesting payment under this Contract and the applicable referral form. Documentation should specify the program and services provided for each client for whom the claim is submitted, the name of the client, the dates on which the services were provided, and the payment rate applicable to the client, program, and services provided based on the rates established and approved for the particular program services as provided in the Contract (including any exhibits/attachments thereto or web links referenced therein).</w:t>
      </w:r>
    </w:p>
    <w:p w14:paraId="259E06B8" w14:textId="77777777" w:rsidR="009D2CD0" w:rsidRPr="000A7714" w:rsidRDefault="009D2CD0" w:rsidP="000A7714">
      <w:pPr>
        <w:pStyle w:val="ListParagraph"/>
        <w:rPr>
          <w:rFonts w:ascii="Arial" w:hAnsi="Arial" w:cs="Arial"/>
          <w:sz w:val="20"/>
          <w:szCs w:val="20"/>
        </w:rPr>
      </w:pPr>
    </w:p>
    <w:p w14:paraId="01FF9D55" w14:textId="29239E58" w:rsidR="00200AFF" w:rsidRPr="000A7714" w:rsidRDefault="00A32598"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lang w:eastAsia="ja-JP"/>
        </w:rPr>
        <w:t>A properly prepared invoice/claim must be submitted to DCS within ninety (90) calendar days after the date services are provided or costs incurred pursuant to this Contract. DCS may elect to deny payment of any invoices/claims that are not timely submitted as required in this paragraph. In the event the Contractor delays submitting a claim for which it expects third-party reimbursement, the Contractor may submit a written explanation to DCS as to why the claim was not timely submitted. If the claim was delayed because of billing Medicaid, Medicare, or private insurance for reimbursement that was denied, the explanation must include the specific reason(s) for denial. If DCS deems that such written explanation described above is satisfactory, DCS shall pay otherwise valid claims. In the event that Medicaid, Medicare, or private insurance has denied reimbursement because the Contractor failed to provide adequate documentation for an otherwise reimbursable claim, DCS will only be liable to pay the amount it would have paid had Medicaid, Medicare, or private insurance approved the claim.</w:t>
      </w:r>
    </w:p>
    <w:p w14:paraId="63F5C363" w14:textId="77777777" w:rsidR="00A32598" w:rsidRPr="000A7714" w:rsidRDefault="00A32598" w:rsidP="000A7714">
      <w:pPr>
        <w:pStyle w:val="ListParagraph"/>
        <w:rPr>
          <w:rFonts w:ascii="Arial" w:hAnsi="Arial" w:cs="Arial"/>
          <w:color w:val="1F497D"/>
          <w:sz w:val="20"/>
          <w:szCs w:val="20"/>
        </w:rPr>
      </w:pPr>
    </w:p>
    <w:p w14:paraId="1AAFC3C3" w14:textId="574C3DE6" w:rsidR="00A32598" w:rsidRPr="000A7714" w:rsidRDefault="009B4618"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lang w:eastAsia="ja-JP"/>
        </w:rPr>
        <w:t>Approval and payment of final invoices/claims will be conditioned upon receipt and approval of all State-required documentation. As State claiming or recordkeeping systems change, the Contractor may need to modify its systems to be compatible with State systems. The State will provide reasonable notice of any such changes.</w:t>
      </w:r>
    </w:p>
    <w:p w14:paraId="464386D7" w14:textId="77777777" w:rsidR="00200AFF" w:rsidRPr="000A7714" w:rsidRDefault="00200AFF" w:rsidP="000A7714">
      <w:pPr>
        <w:pStyle w:val="ListParagraph"/>
        <w:rPr>
          <w:rFonts w:ascii="Arial" w:hAnsi="Arial" w:cs="Arial"/>
          <w:sz w:val="20"/>
          <w:szCs w:val="20"/>
        </w:rPr>
      </w:pPr>
    </w:p>
    <w:p w14:paraId="77E63279" w14:textId="234DFD6A" w:rsidR="00750E9B" w:rsidRPr="000A7714" w:rsidRDefault="00750E9B" w:rsidP="000A7714">
      <w:pPr>
        <w:pStyle w:val="ListParagraph"/>
        <w:numPr>
          <w:ilvl w:val="0"/>
          <w:numId w:val="16"/>
        </w:numPr>
        <w:ind w:left="720"/>
        <w:jc w:val="both"/>
        <w:rPr>
          <w:rFonts w:ascii="Arial" w:hAnsi="Arial" w:cs="Arial"/>
          <w:color w:val="1F497D"/>
          <w:sz w:val="20"/>
          <w:szCs w:val="20"/>
        </w:rPr>
      </w:pPr>
      <w:r w:rsidRPr="000A7714">
        <w:rPr>
          <w:rFonts w:ascii="Arial" w:hAnsi="Arial" w:cs="Arial"/>
          <w:sz w:val="20"/>
          <w:szCs w:val="20"/>
        </w:rPr>
        <w:t>The State Budget Agency and the Contractor acknowledge that if the Contractor is being paid in advance for the maintenance of equipment and/ or software. Pursuant to IC §4-13-2-20(b)(14), Contractor agrees that if it fails to perform the maintenance required under this Contract, upon receipt of written notice from the State, it shall promptly refund the consideration paid, pro-rated through the date of non-performance.</w:t>
      </w:r>
    </w:p>
    <w:p w14:paraId="552B31B5" w14:textId="77777777" w:rsidR="00750E9B" w:rsidRPr="000A7714" w:rsidRDefault="00750E9B" w:rsidP="000A7714">
      <w:pPr>
        <w:spacing w:after="0" w:line="240" w:lineRule="auto"/>
        <w:jc w:val="both"/>
        <w:rPr>
          <w:rFonts w:ascii="Arial" w:hAnsi="Arial" w:cs="Arial"/>
          <w:b/>
          <w:sz w:val="20"/>
          <w:szCs w:val="20"/>
        </w:rPr>
      </w:pPr>
    </w:p>
    <w:p w14:paraId="751EE05E" w14:textId="41CAF70C"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3</w:t>
      </w:r>
      <w:r w:rsidR="00C01D4F" w:rsidRPr="000A7714">
        <w:rPr>
          <w:rFonts w:ascii="Arial" w:hAnsi="Arial" w:cs="Arial"/>
          <w:b/>
          <w:sz w:val="20"/>
          <w:szCs w:val="20"/>
        </w:rPr>
        <w:t>8</w:t>
      </w:r>
      <w:r w:rsidRPr="000A7714">
        <w:rPr>
          <w:rFonts w:ascii="Arial" w:hAnsi="Arial" w:cs="Arial"/>
          <w:b/>
          <w:sz w:val="20"/>
          <w:szCs w:val="20"/>
        </w:rPr>
        <w:t xml:space="preserve">.  </w:t>
      </w:r>
      <w:r w:rsidRPr="000A7714">
        <w:rPr>
          <w:rFonts w:ascii="Arial" w:hAnsi="Arial" w:cs="Arial"/>
          <w:b/>
          <w:sz w:val="20"/>
          <w:szCs w:val="20"/>
        </w:rPr>
        <w:tab/>
        <w:t xml:space="preserve">Penalties/Interest/Attorney’s Fees.  </w:t>
      </w:r>
    </w:p>
    <w:p w14:paraId="3C925A67" w14:textId="77777777" w:rsidR="00750E9B" w:rsidRPr="000A7714" w:rsidRDefault="00750E9B" w:rsidP="000A7714">
      <w:pPr>
        <w:spacing w:after="0" w:line="240" w:lineRule="auto"/>
        <w:jc w:val="both"/>
        <w:rPr>
          <w:rFonts w:ascii="Arial" w:hAnsi="Arial" w:cs="Arial"/>
          <w:b/>
          <w:sz w:val="20"/>
          <w:szCs w:val="20"/>
        </w:rPr>
      </w:pPr>
    </w:p>
    <w:p w14:paraId="506E2261" w14:textId="77777777" w:rsidR="00DD34B6" w:rsidRPr="00DD34B6" w:rsidRDefault="00DD34B6" w:rsidP="000A7714">
      <w:pPr>
        <w:numPr>
          <w:ilvl w:val="0"/>
          <w:numId w:val="4"/>
        </w:numPr>
        <w:spacing w:after="0" w:line="240" w:lineRule="auto"/>
        <w:jc w:val="both"/>
        <w:rPr>
          <w:rFonts w:ascii="Arial" w:eastAsia="Times New Roman" w:hAnsi="Arial" w:cs="Arial"/>
          <w:bCs/>
          <w:sz w:val="20"/>
          <w:szCs w:val="20"/>
          <w:lang w:eastAsia="ja-JP"/>
        </w:rPr>
      </w:pPr>
      <w:r w:rsidRPr="00DD34B6">
        <w:rPr>
          <w:rFonts w:ascii="Arial" w:eastAsia="Times New Roman" w:hAnsi="Arial" w:cs="Arial"/>
          <w:bCs/>
          <w:sz w:val="20"/>
          <w:szCs w:val="20"/>
          <w:lang w:eastAsia="ja-JP"/>
        </w:rPr>
        <w:t>The State will in good faith perform its required obligations hereunder and does not agree to pay any penalties, liquidated damages, interest or attorney's fees, except as permitted by Indiana law, in part, IC § 5-17-5, IC § 34-54-8, IC § 34-13-1 and IC § 34-52-2.</w:t>
      </w:r>
    </w:p>
    <w:p w14:paraId="2C29B6C9" w14:textId="77777777" w:rsidR="00DD34B6" w:rsidRPr="00DD34B6" w:rsidRDefault="00DD34B6" w:rsidP="000A7714">
      <w:pPr>
        <w:numPr>
          <w:ilvl w:val="0"/>
          <w:numId w:val="4"/>
        </w:numPr>
        <w:spacing w:after="0" w:line="240" w:lineRule="auto"/>
        <w:jc w:val="both"/>
        <w:rPr>
          <w:rFonts w:ascii="Arial" w:eastAsia="Times New Roman" w:hAnsi="Arial" w:cs="Arial"/>
          <w:bCs/>
          <w:sz w:val="20"/>
          <w:szCs w:val="20"/>
          <w:lang w:eastAsia="ja-JP"/>
        </w:rPr>
      </w:pPr>
    </w:p>
    <w:p w14:paraId="575604CD" w14:textId="77777777" w:rsidR="00DD34B6" w:rsidRPr="00DD34B6" w:rsidRDefault="00DD34B6" w:rsidP="000A7714">
      <w:pPr>
        <w:numPr>
          <w:ilvl w:val="0"/>
          <w:numId w:val="4"/>
        </w:numPr>
        <w:spacing w:after="0" w:line="240" w:lineRule="auto"/>
        <w:jc w:val="both"/>
        <w:rPr>
          <w:rFonts w:ascii="Arial" w:eastAsia="Times New Roman" w:hAnsi="Arial" w:cs="Arial"/>
          <w:bCs/>
          <w:sz w:val="20"/>
          <w:szCs w:val="20"/>
          <w:lang w:eastAsia="ja-JP"/>
        </w:rPr>
      </w:pPr>
      <w:r w:rsidRPr="00DD34B6">
        <w:rPr>
          <w:rFonts w:ascii="Arial" w:eastAsia="Times New Roman" w:hAnsi="Arial" w:cs="Arial"/>
          <w:bCs/>
          <w:sz w:val="20"/>
          <w:szCs w:val="20"/>
          <w:lang w:eastAsia="ja-JP"/>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4803F7F2" w14:textId="77777777" w:rsidR="00750E9B" w:rsidRPr="000A7714" w:rsidRDefault="00750E9B" w:rsidP="000A7714">
      <w:pPr>
        <w:spacing w:after="0" w:line="240" w:lineRule="auto"/>
        <w:jc w:val="both"/>
        <w:rPr>
          <w:rFonts w:ascii="Arial" w:hAnsi="Arial" w:cs="Arial"/>
          <w:b/>
          <w:sz w:val="20"/>
          <w:szCs w:val="20"/>
        </w:rPr>
      </w:pPr>
    </w:p>
    <w:p w14:paraId="5B4BD0F6" w14:textId="34B2A876"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3</w:t>
      </w:r>
      <w:r w:rsidR="0001698A" w:rsidRPr="000A7714">
        <w:rPr>
          <w:rFonts w:ascii="Arial" w:hAnsi="Arial" w:cs="Arial"/>
          <w:b/>
          <w:sz w:val="20"/>
          <w:szCs w:val="20"/>
        </w:rPr>
        <w:t>9</w:t>
      </w:r>
      <w:r w:rsidRPr="000A7714">
        <w:rPr>
          <w:rFonts w:ascii="Arial" w:hAnsi="Arial" w:cs="Arial"/>
          <w:b/>
          <w:sz w:val="20"/>
          <w:szCs w:val="20"/>
        </w:rPr>
        <w:t xml:space="preserve">.  </w:t>
      </w:r>
      <w:r w:rsidRPr="000A7714">
        <w:rPr>
          <w:rFonts w:ascii="Arial" w:hAnsi="Arial" w:cs="Arial"/>
          <w:b/>
          <w:sz w:val="20"/>
          <w:szCs w:val="20"/>
        </w:rPr>
        <w:tab/>
        <w:t>Progress Reports. [Modified]</w:t>
      </w:r>
    </w:p>
    <w:p w14:paraId="069C433D" w14:textId="77777777" w:rsidR="00750E9B" w:rsidRPr="000A7714" w:rsidRDefault="00750E9B" w:rsidP="000A7714">
      <w:pPr>
        <w:keepNext/>
        <w:spacing w:after="0" w:line="240" w:lineRule="auto"/>
        <w:jc w:val="both"/>
        <w:rPr>
          <w:rFonts w:ascii="Arial" w:hAnsi="Arial" w:cs="Arial"/>
          <w:b/>
          <w:sz w:val="20"/>
          <w:szCs w:val="20"/>
        </w:rPr>
      </w:pPr>
    </w:p>
    <w:p w14:paraId="33CC34C8"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The Contractor shall submit progress reports to the State upon request. Contractor shall provide a list on a monthly basis to DCS with the following information regarding each policy holder:</w:t>
      </w:r>
    </w:p>
    <w:p w14:paraId="3C11AA48" w14:textId="77777777" w:rsidR="00750E9B" w:rsidRPr="000A7714" w:rsidRDefault="00750E9B" w:rsidP="000A7714">
      <w:pPr>
        <w:pStyle w:val="ListParagraph"/>
        <w:numPr>
          <w:ilvl w:val="0"/>
          <w:numId w:val="3"/>
        </w:numPr>
        <w:jc w:val="both"/>
        <w:rPr>
          <w:rFonts w:ascii="Arial" w:hAnsi="Arial" w:cs="Arial"/>
          <w:sz w:val="20"/>
          <w:szCs w:val="20"/>
        </w:rPr>
      </w:pPr>
      <w:r w:rsidRPr="000A7714">
        <w:rPr>
          <w:rFonts w:ascii="Arial" w:hAnsi="Arial" w:cs="Arial"/>
          <w:sz w:val="20"/>
          <w:szCs w:val="20"/>
        </w:rPr>
        <w:t>Name</w:t>
      </w:r>
    </w:p>
    <w:p w14:paraId="0CBE6CE4" w14:textId="77777777" w:rsidR="00750E9B" w:rsidRPr="000A7714" w:rsidRDefault="00750E9B" w:rsidP="000A7714">
      <w:pPr>
        <w:pStyle w:val="ListParagraph"/>
        <w:numPr>
          <w:ilvl w:val="0"/>
          <w:numId w:val="3"/>
        </w:numPr>
        <w:jc w:val="both"/>
        <w:rPr>
          <w:rFonts w:ascii="Arial" w:hAnsi="Arial" w:cs="Arial"/>
          <w:sz w:val="20"/>
          <w:szCs w:val="20"/>
        </w:rPr>
      </w:pPr>
      <w:r w:rsidRPr="000A7714">
        <w:rPr>
          <w:rFonts w:ascii="Arial" w:hAnsi="Arial" w:cs="Arial"/>
          <w:sz w:val="20"/>
          <w:szCs w:val="20"/>
        </w:rPr>
        <w:t>Address</w:t>
      </w:r>
    </w:p>
    <w:p w14:paraId="00642D6A" w14:textId="77777777" w:rsidR="00750E9B" w:rsidRPr="000A7714" w:rsidRDefault="00750E9B" w:rsidP="000A7714">
      <w:pPr>
        <w:pStyle w:val="ListParagraph"/>
        <w:numPr>
          <w:ilvl w:val="0"/>
          <w:numId w:val="3"/>
        </w:numPr>
        <w:jc w:val="both"/>
        <w:rPr>
          <w:rFonts w:ascii="Arial" w:hAnsi="Arial" w:cs="Arial"/>
          <w:sz w:val="20"/>
          <w:szCs w:val="20"/>
        </w:rPr>
      </w:pPr>
      <w:r w:rsidRPr="000A7714">
        <w:rPr>
          <w:rFonts w:ascii="Arial" w:hAnsi="Arial" w:cs="Arial"/>
          <w:sz w:val="20"/>
          <w:szCs w:val="20"/>
        </w:rPr>
        <w:t>County of Residence</w:t>
      </w:r>
    </w:p>
    <w:p w14:paraId="1E2EF308" w14:textId="77777777" w:rsidR="00750E9B" w:rsidRPr="000A7714" w:rsidRDefault="00750E9B" w:rsidP="000A7714">
      <w:pPr>
        <w:pStyle w:val="ListParagraph"/>
        <w:numPr>
          <w:ilvl w:val="0"/>
          <w:numId w:val="3"/>
        </w:numPr>
        <w:jc w:val="both"/>
        <w:rPr>
          <w:rFonts w:ascii="Arial" w:hAnsi="Arial" w:cs="Arial"/>
          <w:sz w:val="20"/>
          <w:szCs w:val="20"/>
        </w:rPr>
      </w:pPr>
      <w:r w:rsidRPr="000A7714">
        <w:rPr>
          <w:rFonts w:ascii="Arial" w:hAnsi="Arial" w:cs="Arial"/>
          <w:sz w:val="20"/>
          <w:szCs w:val="20"/>
        </w:rPr>
        <w:t>Effective Date of Policy</w:t>
      </w:r>
    </w:p>
    <w:p w14:paraId="0A2E443D" w14:textId="77777777" w:rsidR="00750E9B" w:rsidRPr="000A7714" w:rsidRDefault="00750E9B" w:rsidP="000A7714">
      <w:pPr>
        <w:pStyle w:val="ListParagraph"/>
        <w:ind w:left="1080"/>
        <w:jc w:val="both"/>
        <w:rPr>
          <w:rFonts w:ascii="Arial" w:hAnsi="Arial" w:cs="Arial"/>
          <w:sz w:val="20"/>
          <w:szCs w:val="20"/>
        </w:rPr>
      </w:pPr>
    </w:p>
    <w:p w14:paraId="2BFCA137" w14:textId="77777777" w:rsidR="00750E9B" w:rsidRPr="000A7714" w:rsidRDefault="00750E9B" w:rsidP="000A7714">
      <w:pPr>
        <w:pStyle w:val="ListParagraph"/>
        <w:ind w:left="0"/>
        <w:jc w:val="both"/>
        <w:rPr>
          <w:rFonts w:ascii="Arial" w:hAnsi="Arial" w:cs="Arial"/>
          <w:sz w:val="20"/>
          <w:szCs w:val="20"/>
        </w:rPr>
      </w:pPr>
      <w:r w:rsidRPr="000A7714">
        <w:rPr>
          <w:rFonts w:ascii="Arial" w:hAnsi="Arial" w:cs="Arial"/>
          <w:sz w:val="20"/>
          <w:szCs w:val="20"/>
        </w:rPr>
        <w:t>Contractor shall also provide monthly reports of claims that they have received along with their status.</w:t>
      </w:r>
    </w:p>
    <w:p w14:paraId="15C198A5" w14:textId="77777777" w:rsidR="00750E9B" w:rsidRPr="000A7714" w:rsidRDefault="00750E9B" w:rsidP="000A7714">
      <w:pPr>
        <w:pStyle w:val="ListParagraph"/>
        <w:ind w:left="0"/>
        <w:jc w:val="both"/>
        <w:rPr>
          <w:rFonts w:ascii="Arial" w:hAnsi="Arial" w:cs="Arial"/>
          <w:sz w:val="20"/>
          <w:szCs w:val="20"/>
        </w:rPr>
      </w:pPr>
    </w:p>
    <w:p w14:paraId="3F09A75E" w14:textId="77777777" w:rsidR="00750E9B" w:rsidRPr="000A7714" w:rsidRDefault="00750E9B" w:rsidP="000A7714">
      <w:pPr>
        <w:pStyle w:val="ListParagraph"/>
        <w:ind w:left="0"/>
        <w:jc w:val="both"/>
        <w:rPr>
          <w:rFonts w:ascii="Arial" w:hAnsi="Arial" w:cs="Arial"/>
          <w:sz w:val="20"/>
          <w:szCs w:val="20"/>
        </w:rPr>
      </w:pPr>
      <w:r w:rsidRPr="000A7714">
        <w:rPr>
          <w:rFonts w:ascii="Arial" w:hAnsi="Arial" w:cs="Arial"/>
          <w:sz w:val="20"/>
          <w:szCs w:val="20"/>
        </w:rPr>
        <w:t>The report shall be in written form. The progress reports shall serve the purpose of assuring the State that work is progressing in line with the schedule, and that completion can be reasonably assured on the scheduled date.</w:t>
      </w:r>
    </w:p>
    <w:p w14:paraId="7066882E" w14:textId="77777777" w:rsidR="00750E9B" w:rsidRPr="000A7714" w:rsidRDefault="00750E9B" w:rsidP="000A7714">
      <w:pPr>
        <w:spacing w:after="0" w:line="240" w:lineRule="auto"/>
        <w:jc w:val="both"/>
        <w:rPr>
          <w:rFonts w:ascii="Arial" w:hAnsi="Arial" w:cs="Arial"/>
          <w:b/>
          <w:sz w:val="20"/>
          <w:szCs w:val="20"/>
        </w:rPr>
      </w:pPr>
    </w:p>
    <w:p w14:paraId="6CDE40F5" w14:textId="6EB18A42" w:rsidR="000A15D5" w:rsidRPr="00EF7741" w:rsidRDefault="000A15D5" w:rsidP="000A7714">
      <w:pPr>
        <w:spacing w:after="0" w:line="240" w:lineRule="auto"/>
        <w:jc w:val="both"/>
        <w:rPr>
          <w:rFonts w:ascii="Arial" w:eastAsia="Times New Roman" w:hAnsi="Arial" w:cs="Arial"/>
          <w:sz w:val="20"/>
          <w:szCs w:val="20"/>
        </w:rPr>
      </w:pPr>
      <w:r w:rsidRPr="000A15D5">
        <w:rPr>
          <w:rFonts w:ascii="Arial" w:eastAsia="Times New Roman" w:hAnsi="Arial" w:cs="Arial"/>
          <w:b/>
          <w:sz w:val="20"/>
          <w:szCs w:val="20"/>
        </w:rPr>
        <w:t xml:space="preserve">40.  </w:t>
      </w:r>
      <w:r w:rsidR="00BB0035" w:rsidRPr="000A7714">
        <w:rPr>
          <w:rFonts w:ascii="Arial" w:eastAsia="Times New Roman" w:hAnsi="Arial" w:cs="Arial"/>
          <w:b/>
          <w:sz w:val="20"/>
          <w:szCs w:val="20"/>
        </w:rPr>
        <w:tab/>
      </w:r>
      <w:r w:rsidRPr="000A15D5">
        <w:rPr>
          <w:rFonts w:ascii="Arial" w:eastAsia="Times New Roman" w:hAnsi="Arial" w:cs="Arial"/>
          <w:b/>
          <w:sz w:val="20"/>
          <w:szCs w:val="20"/>
        </w:rPr>
        <w:t xml:space="preserve">Public </w:t>
      </w:r>
      <w:r w:rsidRPr="00EF7741">
        <w:rPr>
          <w:rFonts w:ascii="Arial" w:eastAsia="Times New Roman" w:hAnsi="Arial" w:cs="Arial"/>
          <w:b/>
          <w:sz w:val="20"/>
          <w:szCs w:val="20"/>
        </w:rPr>
        <w:t>Record.</w:t>
      </w:r>
      <w:r w:rsidRPr="00EF7741">
        <w:rPr>
          <w:rFonts w:ascii="Arial" w:eastAsia="Times New Roman" w:hAnsi="Arial" w:cs="Arial"/>
          <w:sz w:val="20"/>
          <w:szCs w:val="20"/>
        </w:rPr>
        <w:t xml:space="preserve">  </w:t>
      </w:r>
    </w:p>
    <w:p w14:paraId="28967179" w14:textId="77777777" w:rsidR="000A15D5" w:rsidRPr="00EF7741" w:rsidRDefault="000A15D5" w:rsidP="000A7714">
      <w:pPr>
        <w:spacing w:after="0" w:line="240" w:lineRule="auto"/>
        <w:jc w:val="both"/>
        <w:rPr>
          <w:rFonts w:ascii="Arial" w:eastAsia="Times New Roman" w:hAnsi="Arial" w:cs="Arial"/>
          <w:sz w:val="20"/>
          <w:szCs w:val="20"/>
        </w:rPr>
      </w:pPr>
    </w:p>
    <w:p w14:paraId="4CE033A5" w14:textId="256ED963" w:rsidR="000A15D5" w:rsidRPr="00EF7741" w:rsidRDefault="000A15D5" w:rsidP="000A7714">
      <w:pPr>
        <w:spacing w:after="0" w:line="240" w:lineRule="auto"/>
        <w:jc w:val="both"/>
        <w:rPr>
          <w:rFonts w:ascii="Arial" w:eastAsia="Calibri" w:hAnsi="Arial" w:cs="Arial"/>
          <w:sz w:val="20"/>
          <w:szCs w:val="20"/>
        </w:rPr>
      </w:pPr>
      <w:r w:rsidRPr="00EF7741">
        <w:rPr>
          <w:rFonts w:ascii="Arial" w:eastAsia="Calibri" w:hAnsi="Arial" w:cs="Arial"/>
          <w:sz w:val="20"/>
          <w:szCs w:val="20"/>
        </w:rPr>
        <w:t>The</w:t>
      </w:r>
      <w:r w:rsidRPr="00EF7741">
        <w:rPr>
          <w:rFonts w:ascii="Arial" w:eastAsia="Calibri" w:hAnsi="Arial" w:cs="Arial"/>
          <w:spacing w:val="-2"/>
          <w:sz w:val="20"/>
          <w:szCs w:val="20"/>
        </w:rPr>
        <w:t xml:space="preserve"> </w:t>
      </w:r>
      <w:r w:rsidRPr="00EF7741">
        <w:rPr>
          <w:rFonts w:ascii="Arial" w:eastAsia="Calibri" w:hAnsi="Arial" w:cs="Arial"/>
          <w:sz w:val="20"/>
          <w:szCs w:val="20"/>
        </w:rPr>
        <w:t>Contractor acknowledges that</w:t>
      </w:r>
      <w:r w:rsidRPr="00EF7741">
        <w:rPr>
          <w:rFonts w:ascii="Arial" w:eastAsia="Calibri" w:hAnsi="Arial" w:cs="Arial"/>
          <w:spacing w:val="-2"/>
          <w:sz w:val="20"/>
          <w:szCs w:val="20"/>
        </w:rPr>
        <w:t xml:space="preserve"> </w:t>
      </w:r>
      <w:r w:rsidRPr="00EF7741">
        <w:rPr>
          <w:rFonts w:ascii="Arial" w:eastAsia="Calibri" w:hAnsi="Arial" w:cs="Arial"/>
          <w:sz w:val="20"/>
          <w:szCs w:val="20"/>
        </w:rPr>
        <w:t xml:space="preserve">the State </w:t>
      </w:r>
      <w:r w:rsidRPr="00EF7741">
        <w:rPr>
          <w:rFonts w:ascii="Arial" w:eastAsia="Calibri" w:hAnsi="Arial" w:cs="Arial"/>
          <w:spacing w:val="-2"/>
          <w:sz w:val="20"/>
          <w:szCs w:val="20"/>
        </w:rPr>
        <w:t>will</w:t>
      </w:r>
      <w:r w:rsidRPr="00EF7741">
        <w:rPr>
          <w:rFonts w:ascii="Arial" w:eastAsia="Calibri" w:hAnsi="Arial" w:cs="Arial"/>
          <w:spacing w:val="1"/>
          <w:sz w:val="20"/>
          <w:szCs w:val="20"/>
        </w:rPr>
        <w:t xml:space="preserve"> </w:t>
      </w:r>
      <w:r w:rsidRPr="00EF7741">
        <w:rPr>
          <w:rFonts w:ascii="Arial" w:eastAsia="Calibri" w:hAnsi="Arial" w:cs="Arial"/>
          <w:sz w:val="20"/>
          <w:szCs w:val="20"/>
        </w:rPr>
        <w:t>not</w:t>
      </w:r>
      <w:r w:rsidRPr="00EF7741">
        <w:rPr>
          <w:rFonts w:ascii="Arial" w:eastAsia="Calibri" w:hAnsi="Arial" w:cs="Arial"/>
          <w:spacing w:val="1"/>
          <w:sz w:val="20"/>
          <w:szCs w:val="20"/>
        </w:rPr>
        <w:t xml:space="preserve"> </w:t>
      </w:r>
      <w:r w:rsidRPr="00EF7741">
        <w:rPr>
          <w:rFonts w:ascii="Arial" w:eastAsia="Calibri" w:hAnsi="Arial" w:cs="Arial"/>
          <w:sz w:val="20"/>
          <w:szCs w:val="20"/>
        </w:rPr>
        <w:t>treat</w:t>
      </w:r>
      <w:r w:rsidRPr="00EF7741">
        <w:rPr>
          <w:rFonts w:ascii="Arial" w:eastAsia="Calibri" w:hAnsi="Arial" w:cs="Arial"/>
          <w:spacing w:val="1"/>
          <w:sz w:val="20"/>
          <w:szCs w:val="20"/>
        </w:rPr>
        <w:t xml:space="preserve"> </w:t>
      </w:r>
      <w:r w:rsidRPr="00EF7741">
        <w:rPr>
          <w:rFonts w:ascii="Arial" w:eastAsia="Calibri" w:hAnsi="Arial" w:cs="Arial"/>
          <w:sz w:val="20"/>
          <w:szCs w:val="20"/>
        </w:rPr>
        <w:t>this</w:t>
      </w:r>
      <w:r w:rsidRPr="00EF7741">
        <w:rPr>
          <w:rFonts w:ascii="Arial" w:eastAsia="Calibri" w:hAnsi="Arial" w:cs="Arial"/>
          <w:spacing w:val="-2"/>
          <w:sz w:val="20"/>
          <w:szCs w:val="20"/>
        </w:rPr>
        <w:t xml:space="preserve"> </w:t>
      </w:r>
      <w:r w:rsidRPr="00EF7741">
        <w:rPr>
          <w:rFonts w:ascii="Arial" w:eastAsia="Calibri" w:hAnsi="Arial" w:cs="Arial"/>
          <w:sz w:val="20"/>
          <w:szCs w:val="20"/>
        </w:rPr>
        <w:t>Contract</w:t>
      </w:r>
      <w:r w:rsidRPr="00EF7741">
        <w:rPr>
          <w:rFonts w:ascii="Arial" w:eastAsia="Calibri" w:hAnsi="Arial" w:cs="Arial"/>
          <w:spacing w:val="1"/>
          <w:sz w:val="20"/>
          <w:szCs w:val="20"/>
        </w:rPr>
        <w:t xml:space="preserve"> </w:t>
      </w:r>
      <w:r w:rsidRPr="00EF7741">
        <w:rPr>
          <w:rFonts w:ascii="Arial" w:eastAsia="Calibri" w:hAnsi="Arial" w:cs="Arial"/>
          <w:sz w:val="20"/>
          <w:szCs w:val="20"/>
        </w:rPr>
        <w:t>as containing</w:t>
      </w:r>
      <w:r w:rsidRPr="00EF7741">
        <w:rPr>
          <w:rFonts w:ascii="Arial" w:eastAsia="Calibri" w:hAnsi="Arial" w:cs="Arial"/>
          <w:spacing w:val="-3"/>
          <w:sz w:val="20"/>
          <w:szCs w:val="20"/>
        </w:rPr>
        <w:t xml:space="preserve"> </w:t>
      </w:r>
      <w:r w:rsidRPr="00EF7741">
        <w:rPr>
          <w:rFonts w:ascii="Arial" w:eastAsia="Calibri" w:hAnsi="Arial" w:cs="Arial"/>
          <w:sz w:val="20"/>
          <w:szCs w:val="20"/>
        </w:rPr>
        <w:t>confidential</w:t>
      </w:r>
      <w:r w:rsidRPr="00EF7741">
        <w:rPr>
          <w:rFonts w:ascii="Arial" w:eastAsia="Calibri" w:hAnsi="Arial" w:cs="Arial"/>
          <w:spacing w:val="53"/>
          <w:sz w:val="20"/>
          <w:szCs w:val="20"/>
        </w:rPr>
        <w:t xml:space="preserve"> </w:t>
      </w:r>
      <w:r w:rsidRPr="00EF7741">
        <w:rPr>
          <w:rFonts w:ascii="Arial" w:eastAsia="Calibri" w:hAnsi="Arial" w:cs="Arial"/>
          <w:sz w:val="20"/>
          <w:szCs w:val="20"/>
        </w:rPr>
        <w:t>information,</w:t>
      </w:r>
      <w:r w:rsidRPr="00EF7741">
        <w:rPr>
          <w:rFonts w:ascii="Arial" w:eastAsia="Calibri" w:hAnsi="Arial" w:cs="Arial"/>
          <w:spacing w:val="-3"/>
          <w:sz w:val="20"/>
          <w:szCs w:val="20"/>
        </w:rPr>
        <w:t xml:space="preserve"> </w:t>
      </w:r>
      <w:r w:rsidRPr="00EF7741">
        <w:rPr>
          <w:rFonts w:ascii="Arial" w:eastAsia="Calibri" w:hAnsi="Arial" w:cs="Arial"/>
          <w:sz w:val="20"/>
          <w:szCs w:val="20"/>
        </w:rPr>
        <w:t>and the State will</w:t>
      </w:r>
      <w:r w:rsidRPr="00EF7741">
        <w:rPr>
          <w:rFonts w:ascii="Arial" w:eastAsia="Calibri" w:hAnsi="Arial" w:cs="Arial"/>
          <w:spacing w:val="-2"/>
          <w:sz w:val="20"/>
          <w:szCs w:val="20"/>
        </w:rPr>
        <w:t xml:space="preserve"> </w:t>
      </w:r>
      <w:r w:rsidRPr="00EF7741">
        <w:rPr>
          <w:rFonts w:ascii="Arial" w:eastAsia="Calibri" w:hAnsi="Arial" w:cs="Arial"/>
          <w:sz w:val="20"/>
          <w:szCs w:val="20"/>
        </w:rPr>
        <w:t>post</w:t>
      </w:r>
      <w:r w:rsidRPr="00EF7741">
        <w:rPr>
          <w:rFonts w:ascii="Arial" w:eastAsia="Calibri" w:hAnsi="Arial" w:cs="Arial"/>
          <w:spacing w:val="1"/>
          <w:sz w:val="20"/>
          <w:szCs w:val="20"/>
        </w:rPr>
        <w:t xml:space="preserve"> </w:t>
      </w:r>
      <w:r w:rsidRPr="00EF7741">
        <w:rPr>
          <w:rFonts w:ascii="Arial" w:eastAsia="Calibri" w:hAnsi="Arial" w:cs="Arial"/>
          <w:sz w:val="20"/>
          <w:szCs w:val="20"/>
        </w:rPr>
        <w:t>this Contract</w:t>
      </w:r>
      <w:r w:rsidRPr="00EF7741">
        <w:rPr>
          <w:rFonts w:ascii="Arial" w:eastAsia="Calibri" w:hAnsi="Arial" w:cs="Arial"/>
          <w:spacing w:val="-2"/>
          <w:sz w:val="20"/>
          <w:szCs w:val="20"/>
        </w:rPr>
        <w:t xml:space="preserve"> </w:t>
      </w:r>
      <w:r w:rsidRPr="00EF7741">
        <w:rPr>
          <w:rFonts w:ascii="Arial" w:eastAsia="Calibri" w:hAnsi="Arial" w:cs="Arial"/>
          <w:sz w:val="20"/>
          <w:szCs w:val="20"/>
        </w:rPr>
        <w:t>on the transparency portal as required</w:t>
      </w:r>
      <w:r w:rsidRPr="00EF7741">
        <w:rPr>
          <w:rFonts w:ascii="Arial" w:eastAsia="Calibri" w:hAnsi="Arial" w:cs="Arial"/>
          <w:spacing w:val="-2"/>
          <w:sz w:val="20"/>
          <w:szCs w:val="20"/>
        </w:rPr>
        <w:t xml:space="preserve"> </w:t>
      </w:r>
      <w:r w:rsidRPr="00EF7741">
        <w:rPr>
          <w:rFonts w:ascii="Arial" w:eastAsia="Calibri" w:hAnsi="Arial" w:cs="Arial"/>
          <w:sz w:val="20"/>
          <w:szCs w:val="20"/>
        </w:rPr>
        <w:t>by</w:t>
      </w:r>
      <w:r w:rsidRPr="00EF7741">
        <w:rPr>
          <w:rFonts w:ascii="Arial" w:eastAsia="Calibri" w:hAnsi="Arial" w:cs="Arial"/>
          <w:spacing w:val="-3"/>
          <w:sz w:val="20"/>
          <w:szCs w:val="20"/>
        </w:rPr>
        <w:t xml:space="preserve"> Executive Order 05-07 and IC § 5-14-3.5-2. </w:t>
      </w:r>
      <w:r w:rsidRPr="00EF7741">
        <w:rPr>
          <w:rFonts w:ascii="Arial" w:eastAsia="Calibri" w:hAnsi="Arial" w:cs="Arial"/>
          <w:sz w:val="20"/>
          <w:szCs w:val="20"/>
        </w:rPr>
        <w:t xml:space="preserve"> Use by</w:t>
      </w:r>
      <w:r w:rsidRPr="00EF7741">
        <w:rPr>
          <w:rFonts w:ascii="Arial" w:eastAsia="Calibri" w:hAnsi="Arial" w:cs="Arial"/>
          <w:spacing w:val="-3"/>
          <w:sz w:val="20"/>
          <w:szCs w:val="20"/>
        </w:rPr>
        <w:t xml:space="preserve"> </w:t>
      </w:r>
      <w:r w:rsidRPr="00EF7741">
        <w:rPr>
          <w:rFonts w:ascii="Arial" w:eastAsia="Calibri" w:hAnsi="Arial" w:cs="Arial"/>
          <w:sz w:val="20"/>
          <w:szCs w:val="20"/>
        </w:rPr>
        <w:t>the</w:t>
      </w:r>
      <w:r w:rsidRPr="00EF7741">
        <w:rPr>
          <w:rFonts w:ascii="Arial" w:eastAsia="Calibri" w:hAnsi="Arial" w:cs="Arial"/>
          <w:spacing w:val="55"/>
          <w:sz w:val="20"/>
          <w:szCs w:val="20"/>
        </w:rPr>
        <w:t xml:space="preserve"> </w:t>
      </w:r>
      <w:r w:rsidRPr="00EF7741">
        <w:rPr>
          <w:rFonts w:ascii="Arial" w:eastAsia="Calibri" w:hAnsi="Arial" w:cs="Arial"/>
          <w:sz w:val="20"/>
          <w:szCs w:val="20"/>
        </w:rPr>
        <w:t>public of the information contained</w:t>
      </w:r>
      <w:r w:rsidRPr="00EF7741">
        <w:rPr>
          <w:rFonts w:ascii="Arial" w:eastAsia="Calibri" w:hAnsi="Arial" w:cs="Arial"/>
          <w:spacing w:val="-2"/>
          <w:sz w:val="20"/>
          <w:szCs w:val="20"/>
        </w:rPr>
        <w:t xml:space="preserve"> </w:t>
      </w:r>
      <w:r w:rsidRPr="00EF7741">
        <w:rPr>
          <w:rFonts w:ascii="Arial" w:eastAsia="Calibri" w:hAnsi="Arial" w:cs="Arial"/>
          <w:sz w:val="20"/>
          <w:szCs w:val="20"/>
        </w:rPr>
        <w:t>in</w:t>
      </w:r>
      <w:r w:rsidRPr="00EF7741">
        <w:rPr>
          <w:rFonts w:ascii="Arial" w:eastAsia="Calibri" w:hAnsi="Arial" w:cs="Arial"/>
          <w:spacing w:val="-3"/>
          <w:sz w:val="20"/>
          <w:szCs w:val="20"/>
        </w:rPr>
        <w:t xml:space="preserve"> </w:t>
      </w:r>
      <w:r w:rsidRPr="00EF7741">
        <w:rPr>
          <w:rFonts w:ascii="Arial" w:eastAsia="Calibri" w:hAnsi="Arial" w:cs="Arial"/>
          <w:sz w:val="20"/>
          <w:szCs w:val="20"/>
        </w:rPr>
        <w:t>this Contract</w:t>
      </w:r>
      <w:r w:rsidRPr="00EF7741">
        <w:rPr>
          <w:rFonts w:ascii="Arial" w:eastAsia="Calibri" w:hAnsi="Arial" w:cs="Arial"/>
          <w:spacing w:val="-2"/>
          <w:sz w:val="20"/>
          <w:szCs w:val="20"/>
        </w:rPr>
        <w:t xml:space="preserve"> </w:t>
      </w:r>
      <w:r w:rsidRPr="00EF7741">
        <w:rPr>
          <w:rFonts w:ascii="Arial" w:eastAsia="Calibri" w:hAnsi="Arial" w:cs="Arial"/>
          <w:sz w:val="20"/>
          <w:szCs w:val="20"/>
        </w:rPr>
        <w:t>shall</w:t>
      </w:r>
      <w:r w:rsidRPr="00EF7741">
        <w:rPr>
          <w:rFonts w:ascii="Arial" w:eastAsia="Calibri" w:hAnsi="Arial" w:cs="Arial"/>
          <w:spacing w:val="-2"/>
          <w:sz w:val="20"/>
          <w:szCs w:val="20"/>
        </w:rPr>
        <w:t xml:space="preserve"> </w:t>
      </w:r>
      <w:r w:rsidRPr="00EF7741">
        <w:rPr>
          <w:rFonts w:ascii="Arial" w:eastAsia="Calibri" w:hAnsi="Arial" w:cs="Arial"/>
          <w:sz w:val="20"/>
          <w:szCs w:val="20"/>
        </w:rPr>
        <w:t>not</w:t>
      </w:r>
      <w:r w:rsidRPr="00EF7741">
        <w:rPr>
          <w:rFonts w:ascii="Arial" w:eastAsia="Calibri" w:hAnsi="Arial" w:cs="Arial"/>
          <w:spacing w:val="-2"/>
          <w:sz w:val="20"/>
          <w:szCs w:val="20"/>
        </w:rPr>
        <w:t xml:space="preserve"> </w:t>
      </w:r>
      <w:r w:rsidRPr="00EF7741">
        <w:rPr>
          <w:rFonts w:ascii="Arial" w:eastAsia="Calibri" w:hAnsi="Arial" w:cs="Arial"/>
          <w:sz w:val="20"/>
          <w:szCs w:val="20"/>
        </w:rPr>
        <w:t>be considered an</w:t>
      </w:r>
      <w:r w:rsidRPr="00EF7741">
        <w:rPr>
          <w:rFonts w:ascii="Arial" w:eastAsia="Calibri" w:hAnsi="Arial" w:cs="Arial"/>
          <w:spacing w:val="-3"/>
          <w:sz w:val="20"/>
          <w:szCs w:val="20"/>
        </w:rPr>
        <w:t xml:space="preserve"> </w:t>
      </w:r>
      <w:r w:rsidRPr="00EF7741">
        <w:rPr>
          <w:rFonts w:ascii="Arial" w:eastAsia="Calibri" w:hAnsi="Arial" w:cs="Arial"/>
          <w:sz w:val="20"/>
          <w:szCs w:val="20"/>
        </w:rPr>
        <w:t>act</w:t>
      </w:r>
      <w:r w:rsidRPr="00EF7741">
        <w:rPr>
          <w:rFonts w:ascii="Arial" w:eastAsia="Calibri" w:hAnsi="Arial" w:cs="Arial"/>
          <w:spacing w:val="-2"/>
          <w:sz w:val="20"/>
          <w:szCs w:val="20"/>
        </w:rPr>
        <w:t xml:space="preserve"> </w:t>
      </w:r>
      <w:r w:rsidRPr="00EF7741">
        <w:rPr>
          <w:rFonts w:ascii="Arial" w:eastAsia="Calibri" w:hAnsi="Arial" w:cs="Arial"/>
          <w:sz w:val="20"/>
          <w:szCs w:val="20"/>
        </w:rPr>
        <w:t>of the State.</w:t>
      </w:r>
    </w:p>
    <w:p w14:paraId="502A2AAA" w14:textId="77777777" w:rsidR="000A15D5" w:rsidRPr="00EF7741" w:rsidRDefault="000A15D5" w:rsidP="000A7714">
      <w:pPr>
        <w:numPr>
          <w:ilvl w:val="0"/>
          <w:numId w:val="4"/>
        </w:numPr>
        <w:spacing w:after="0" w:line="240" w:lineRule="auto"/>
        <w:jc w:val="both"/>
        <w:rPr>
          <w:rFonts w:ascii="Arial" w:eastAsia="Times New Roman" w:hAnsi="Arial" w:cs="Arial"/>
          <w:bCs/>
          <w:sz w:val="20"/>
          <w:szCs w:val="20"/>
          <w:lang w:eastAsia="ja-JP"/>
        </w:rPr>
      </w:pPr>
    </w:p>
    <w:p w14:paraId="7E7F2B8D" w14:textId="21B66E48" w:rsidR="00750E9B" w:rsidRPr="00EF7741" w:rsidRDefault="000A15D5" w:rsidP="000A7714">
      <w:pPr>
        <w:keepNext/>
        <w:spacing w:after="0" w:line="240" w:lineRule="auto"/>
        <w:jc w:val="both"/>
        <w:rPr>
          <w:rFonts w:ascii="Arial" w:eastAsia="Times New Roman" w:hAnsi="Arial" w:cs="Arial"/>
          <w:b/>
          <w:sz w:val="20"/>
          <w:szCs w:val="20"/>
          <w:lang w:eastAsia="ja-JP"/>
        </w:rPr>
      </w:pPr>
      <w:r w:rsidRPr="00EF7741">
        <w:rPr>
          <w:rFonts w:ascii="Arial" w:eastAsia="Times New Roman" w:hAnsi="Arial" w:cs="Arial"/>
          <w:b/>
          <w:bCs/>
          <w:sz w:val="20"/>
          <w:szCs w:val="20"/>
          <w:lang w:eastAsia="ja-JP"/>
        </w:rPr>
        <w:t xml:space="preserve">41.  </w:t>
      </w:r>
      <w:r w:rsidR="00BB0035" w:rsidRPr="00EF7741">
        <w:rPr>
          <w:rFonts w:ascii="Arial" w:eastAsia="Times New Roman" w:hAnsi="Arial" w:cs="Arial"/>
          <w:b/>
          <w:bCs/>
          <w:sz w:val="20"/>
          <w:szCs w:val="20"/>
          <w:lang w:eastAsia="ja-JP"/>
        </w:rPr>
        <w:tab/>
      </w:r>
      <w:r w:rsidRPr="00EF7741">
        <w:rPr>
          <w:rFonts w:ascii="Arial" w:eastAsia="Times New Roman" w:hAnsi="Arial" w:cs="Arial"/>
          <w:b/>
          <w:bCs/>
          <w:sz w:val="20"/>
          <w:szCs w:val="20"/>
          <w:lang w:eastAsia="ja-JP"/>
        </w:rPr>
        <w:t>Renewal Option</w:t>
      </w:r>
      <w:r w:rsidRPr="00EF7741">
        <w:rPr>
          <w:rFonts w:ascii="Arial" w:eastAsia="Times New Roman" w:hAnsi="Arial" w:cs="Arial"/>
          <w:b/>
          <w:sz w:val="20"/>
          <w:szCs w:val="20"/>
          <w:lang w:eastAsia="ja-JP"/>
        </w:rPr>
        <w:t>.  [Modified]</w:t>
      </w:r>
    </w:p>
    <w:p w14:paraId="78F7984F" w14:textId="77777777" w:rsidR="000A15D5" w:rsidRPr="00EF7741" w:rsidRDefault="000A15D5" w:rsidP="000A7714">
      <w:pPr>
        <w:keepNext/>
        <w:spacing w:after="0" w:line="240" w:lineRule="auto"/>
        <w:jc w:val="both"/>
        <w:rPr>
          <w:rFonts w:ascii="Arial" w:hAnsi="Arial" w:cs="Arial"/>
          <w:b/>
          <w:sz w:val="20"/>
          <w:szCs w:val="20"/>
        </w:rPr>
      </w:pPr>
    </w:p>
    <w:p w14:paraId="6FB6AE5D" w14:textId="77777777" w:rsidR="00750E9B" w:rsidRPr="00EF7741" w:rsidRDefault="00750E9B" w:rsidP="000A7714">
      <w:pPr>
        <w:spacing w:after="0" w:line="240" w:lineRule="auto"/>
        <w:jc w:val="both"/>
        <w:rPr>
          <w:rFonts w:ascii="Arial" w:hAnsi="Arial" w:cs="Arial"/>
          <w:sz w:val="20"/>
          <w:szCs w:val="20"/>
        </w:rPr>
      </w:pPr>
      <w:r w:rsidRPr="00EF7741">
        <w:rPr>
          <w:rFonts w:ascii="Arial" w:hAnsi="Arial" w:cs="Arial"/>
          <w:sz w:val="20"/>
          <w:szCs w:val="20"/>
        </w:rPr>
        <w:t xml:space="preserve">This Contract may be renewed at the State’s option under the same terms and conditions, subject to the approval of the Commissioner of the Department of Administration and the State Budget Director in compliance with IC §5-22-17-4, for two (2) one-year renewals. The term of the renewed contract may not be longer than the term of the original Contract.  </w:t>
      </w:r>
    </w:p>
    <w:p w14:paraId="4E4C2696" w14:textId="77777777" w:rsidR="00750E9B" w:rsidRPr="00EF7741" w:rsidRDefault="00750E9B" w:rsidP="000A7714">
      <w:pPr>
        <w:spacing w:after="0" w:line="240" w:lineRule="auto"/>
        <w:jc w:val="both"/>
        <w:rPr>
          <w:rFonts w:ascii="Arial" w:hAnsi="Arial" w:cs="Arial"/>
          <w:sz w:val="20"/>
          <w:szCs w:val="20"/>
        </w:rPr>
      </w:pPr>
    </w:p>
    <w:p w14:paraId="5A712B9F" w14:textId="513E8520" w:rsidR="00750E9B" w:rsidRPr="000A7714" w:rsidRDefault="00750E9B" w:rsidP="000A7714">
      <w:pPr>
        <w:spacing w:after="0" w:line="240" w:lineRule="auto"/>
        <w:jc w:val="both"/>
        <w:rPr>
          <w:rFonts w:ascii="Arial" w:hAnsi="Arial" w:cs="Arial"/>
          <w:b/>
          <w:sz w:val="20"/>
          <w:szCs w:val="20"/>
        </w:rPr>
      </w:pPr>
      <w:r w:rsidRPr="00EF7741">
        <w:rPr>
          <w:rFonts w:ascii="Arial" w:hAnsi="Arial" w:cs="Arial"/>
          <w:b/>
          <w:sz w:val="20"/>
          <w:szCs w:val="20"/>
        </w:rPr>
        <w:t>4</w:t>
      </w:r>
      <w:r w:rsidR="000A15D5" w:rsidRPr="00EF7741">
        <w:rPr>
          <w:rFonts w:ascii="Arial" w:hAnsi="Arial" w:cs="Arial"/>
          <w:b/>
          <w:sz w:val="20"/>
          <w:szCs w:val="20"/>
        </w:rPr>
        <w:t>2</w:t>
      </w:r>
      <w:r w:rsidRPr="00EF7741">
        <w:rPr>
          <w:rFonts w:ascii="Arial" w:hAnsi="Arial" w:cs="Arial"/>
          <w:b/>
          <w:sz w:val="20"/>
          <w:szCs w:val="20"/>
        </w:rPr>
        <w:t xml:space="preserve">.  </w:t>
      </w:r>
      <w:r w:rsidRPr="00EF7741">
        <w:rPr>
          <w:rFonts w:ascii="Arial" w:hAnsi="Arial" w:cs="Arial"/>
          <w:b/>
          <w:sz w:val="20"/>
          <w:szCs w:val="20"/>
        </w:rPr>
        <w:tab/>
        <w:t>Severability.</w:t>
      </w:r>
      <w:r w:rsidRPr="000A7714">
        <w:rPr>
          <w:rFonts w:ascii="Arial" w:hAnsi="Arial" w:cs="Arial"/>
          <w:b/>
          <w:sz w:val="20"/>
          <w:szCs w:val="20"/>
        </w:rPr>
        <w:t xml:space="preserve">  </w:t>
      </w:r>
    </w:p>
    <w:p w14:paraId="42A35884" w14:textId="77777777" w:rsidR="00750E9B" w:rsidRPr="000A7714" w:rsidRDefault="00750E9B" w:rsidP="000A7714">
      <w:pPr>
        <w:spacing w:after="0" w:line="240" w:lineRule="auto"/>
        <w:jc w:val="both"/>
        <w:rPr>
          <w:rFonts w:ascii="Arial" w:hAnsi="Arial" w:cs="Arial"/>
          <w:b/>
          <w:sz w:val="20"/>
          <w:szCs w:val="20"/>
        </w:rPr>
      </w:pPr>
    </w:p>
    <w:p w14:paraId="0F878D0F"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The invalidity of any section, subsection, clause or provision of this Contract shall not affect the validity of the remaining sections, subsections, clauses or provisions of this Contract.</w:t>
      </w:r>
    </w:p>
    <w:p w14:paraId="5E3B2867" w14:textId="77777777" w:rsidR="00750E9B" w:rsidRPr="000A7714" w:rsidRDefault="00750E9B" w:rsidP="000A7714">
      <w:pPr>
        <w:spacing w:after="0" w:line="240" w:lineRule="auto"/>
        <w:jc w:val="both"/>
        <w:rPr>
          <w:rFonts w:ascii="Arial" w:hAnsi="Arial" w:cs="Arial"/>
          <w:sz w:val="20"/>
          <w:szCs w:val="20"/>
        </w:rPr>
      </w:pPr>
    </w:p>
    <w:p w14:paraId="1E89DADA" w14:textId="4E2C6F92"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4</w:t>
      </w:r>
      <w:r w:rsidR="00DA3FA7" w:rsidRPr="000A7714">
        <w:rPr>
          <w:rFonts w:ascii="Arial" w:hAnsi="Arial" w:cs="Arial"/>
          <w:b/>
          <w:sz w:val="20"/>
          <w:szCs w:val="20"/>
        </w:rPr>
        <w:t>3</w:t>
      </w:r>
      <w:r w:rsidRPr="000A7714">
        <w:rPr>
          <w:rFonts w:ascii="Arial" w:hAnsi="Arial" w:cs="Arial"/>
          <w:b/>
          <w:sz w:val="20"/>
          <w:szCs w:val="20"/>
        </w:rPr>
        <w:t xml:space="preserve">.  </w:t>
      </w:r>
      <w:r w:rsidRPr="000A7714">
        <w:rPr>
          <w:rFonts w:ascii="Arial" w:hAnsi="Arial" w:cs="Arial"/>
          <w:b/>
          <w:sz w:val="20"/>
          <w:szCs w:val="20"/>
        </w:rPr>
        <w:tab/>
        <w:t xml:space="preserve">Substantial Performance.  </w:t>
      </w:r>
    </w:p>
    <w:p w14:paraId="299D9219" w14:textId="77777777" w:rsidR="00750E9B" w:rsidRPr="000A7714" w:rsidRDefault="00750E9B" w:rsidP="000A7714">
      <w:pPr>
        <w:spacing w:after="0" w:line="240" w:lineRule="auto"/>
        <w:jc w:val="both"/>
        <w:rPr>
          <w:rFonts w:ascii="Arial" w:hAnsi="Arial" w:cs="Arial"/>
          <w:b/>
          <w:sz w:val="20"/>
          <w:szCs w:val="20"/>
        </w:rPr>
      </w:pPr>
    </w:p>
    <w:p w14:paraId="1CFA85B4"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This Contract shall be deemed to be substantially performed only when fully performed according to its terms and conditions and any written amendments or supplements.</w:t>
      </w:r>
    </w:p>
    <w:p w14:paraId="51E7FBD8" w14:textId="77777777" w:rsidR="00750E9B" w:rsidRPr="000A7714" w:rsidRDefault="00750E9B" w:rsidP="000A7714">
      <w:pPr>
        <w:spacing w:after="0" w:line="240" w:lineRule="auto"/>
        <w:jc w:val="both"/>
        <w:rPr>
          <w:rFonts w:ascii="Arial" w:hAnsi="Arial" w:cs="Arial"/>
          <w:b/>
          <w:sz w:val="20"/>
          <w:szCs w:val="20"/>
        </w:rPr>
      </w:pPr>
    </w:p>
    <w:p w14:paraId="4BB562D0" w14:textId="5CEF93ED"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lastRenderedPageBreak/>
        <w:t>4</w:t>
      </w:r>
      <w:r w:rsidR="004A25DE" w:rsidRPr="000A7714">
        <w:rPr>
          <w:rFonts w:ascii="Arial" w:hAnsi="Arial" w:cs="Arial"/>
          <w:b/>
          <w:sz w:val="20"/>
          <w:szCs w:val="20"/>
        </w:rPr>
        <w:t>4</w:t>
      </w:r>
      <w:r w:rsidRPr="000A7714">
        <w:rPr>
          <w:rFonts w:ascii="Arial" w:hAnsi="Arial" w:cs="Arial"/>
          <w:b/>
          <w:sz w:val="20"/>
          <w:szCs w:val="20"/>
        </w:rPr>
        <w:t xml:space="preserve">.  </w:t>
      </w:r>
      <w:r w:rsidRPr="000A7714">
        <w:rPr>
          <w:rFonts w:ascii="Arial" w:hAnsi="Arial" w:cs="Arial"/>
          <w:b/>
          <w:sz w:val="20"/>
          <w:szCs w:val="20"/>
        </w:rPr>
        <w:tab/>
        <w:t xml:space="preserve">Taxes.  </w:t>
      </w:r>
    </w:p>
    <w:p w14:paraId="089C9B22" w14:textId="77777777" w:rsidR="00750E9B" w:rsidRPr="000A7714" w:rsidRDefault="00750E9B" w:rsidP="000A7714">
      <w:pPr>
        <w:spacing w:after="0" w:line="240" w:lineRule="auto"/>
        <w:jc w:val="both"/>
        <w:rPr>
          <w:rFonts w:ascii="Arial" w:hAnsi="Arial" w:cs="Arial"/>
          <w:b/>
          <w:sz w:val="20"/>
          <w:szCs w:val="20"/>
        </w:rPr>
      </w:pPr>
    </w:p>
    <w:p w14:paraId="7AF82B75"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The State is exempt from most state and local taxes and many federal taxes. The State will not be responsible for any taxes levied on the Contractor as a result of this Contract.</w:t>
      </w:r>
    </w:p>
    <w:p w14:paraId="1DA82BFB" w14:textId="77777777" w:rsidR="00750E9B" w:rsidRPr="000A7714" w:rsidRDefault="00750E9B" w:rsidP="000A7714">
      <w:pPr>
        <w:spacing w:after="0" w:line="240" w:lineRule="auto"/>
        <w:jc w:val="both"/>
        <w:rPr>
          <w:rFonts w:ascii="Arial" w:hAnsi="Arial" w:cs="Arial"/>
          <w:b/>
          <w:sz w:val="20"/>
          <w:szCs w:val="20"/>
        </w:rPr>
      </w:pPr>
    </w:p>
    <w:p w14:paraId="57ABF50E" w14:textId="43C00CAF" w:rsidR="00750E9B" w:rsidRPr="000A7714" w:rsidRDefault="00750E9B" w:rsidP="000A7714">
      <w:pPr>
        <w:keepNext/>
        <w:spacing w:after="0" w:line="240" w:lineRule="auto"/>
        <w:jc w:val="both"/>
        <w:rPr>
          <w:rFonts w:ascii="Arial" w:hAnsi="Arial" w:cs="Arial"/>
          <w:b/>
          <w:sz w:val="20"/>
          <w:szCs w:val="20"/>
        </w:rPr>
      </w:pPr>
      <w:r w:rsidRPr="000A7714">
        <w:rPr>
          <w:rFonts w:ascii="Arial" w:hAnsi="Arial" w:cs="Arial"/>
          <w:b/>
          <w:sz w:val="20"/>
          <w:szCs w:val="20"/>
        </w:rPr>
        <w:t>4</w:t>
      </w:r>
      <w:r w:rsidR="00C4167D" w:rsidRPr="000A7714">
        <w:rPr>
          <w:rFonts w:ascii="Arial" w:hAnsi="Arial" w:cs="Arial"/>
          <w:b/>
          <w:sz w:val="20"/>
          <w:szCs w:val="20"/>
        </w:rPr>
        <w:t>5</w:t>
      </w:r>
      <w:r w:rsidRPr="000A7714">
        <w:rPr>
          <w:rFonts w:ascii="Arial" w:hAnsi="Arial" w:cs="Arial"/>
          <w:b/>
          <w:sz w:val="20"/>
          <w:szCs w:val="20"/>
        </w:rPr>
        <w:t xml:space="preserve">. </w:t>
      </w:r>
      <w:r w:rsidRPr="000A7714">
        <w:rPr>
          <w:rFonts w:ascii="Arial" w:hAnsi="Arial" w:cs="Arial"/>
          <w:b/>
          <w:sz w:val="20"/>
          <w:szCs w:val="20"/>
        </w:rPr>
        <w:tab/>
        <w:t>Termination for Convenience.</w:t>
      </w:r>
    </w:p>
    <w:p w14:paraId="7AE4EEC0" w14:textId="77777777" w:rsidR="00750E9B" w:rsidRPr="000A7714" w:rsidRDefault="00750E9B" w:rsidP="000A7714">
      <w:pPr>
        <w:keepNext/>
        <w:spacing w:after="0" w:line="240" w:lineRule="auto"/>
        <w:jc w:val="both"/>
        <w:rPr>
          <w:rFonts w:ascii="Arial" w:hAnsi="Arial" w:cs="Arial"/>
          <w:b/>
          <w:sz w:val="20"/>
          <w:szCs w:val="20"/>
        </w:rPr>
      </w:pPr>
    </w:p>
    <w:p w14:paraId="41868093" w14:textId="5E73A04F" w:rsidR="00750E9B" w:rsidRPr="000A7714" w:rsidRDefault="00813CDA" w:rsidP="000A7714">
      <w:pPr>
        <w:spacing w:after="0" w:line="240" w:lineRule="auto"/>
        <w:jc w:val="both"/>
        <w:rPr>
          <w:rFonts w:ascii="Arial" w:hAnsi="Arial" w:cs="Arial"/>
          <w:bCs/>
          <w:sz w:val="20"/>
          <w:szCs w:val="20"/>
        </w:rPr>
      </w:pPr>
      <w:r w:rsidRPr="000A7714">
        <w:rPr>
          <w:rFonts w:ascii="Arial" w:hAnsi="Arial" w:cs="Arial"/>
          <w:bCs/>
          <w:sz w:val="20"/>
          <w:szCs w:val="20"/>
        </w:rPr>
        <w:t xml:space="preserve">This Contract may be terminated, in whole or in part, by the State, which shall include and is not limited to IDOA and the State Budget Agency whenever, for any reason, the State determines that such termination is in its best interest. Termination of services shall be </w:t>
      </w:r>
      <w:proofErr w:type="gramStart"/>
      <w:r w:rsidRPr="000A7714">
        <w:rPr>
          <w:rFonts w:ascii="Arial" w:hAnsi="Arial" w:cs="Arial"/>
          <w:bCs/>
          <w:sz w:val="20"/>
          <w:szCs w:val="20"/>
        </w:rPr>
        <w:t>effected</w:t>
      </w:r>
      <w:proofErr w:type="gramEnd"/>
      <w:r w:rsidRPr="000A7714">
        <w:rPr>
          <w:rFonts w:ascii="Arial" w:hAnsi="Arial" w:cs="Arial"/>
          <w:bCs/>
          <w:sz w:val="20"/>
          <w:szCs w:val="20"/>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457FF88F" w14:textId="77777777" w:rsidR="00813CDA" w:rsidRPr="000A7714" w:rsidRDefault="00813CDA" w:rsidP="000A7714">
      <w:pPr>
        <w:spacing w:after="0" w:line="240" w:lineRule="auto"/>
        <w:jc w:val="both"/>
        <w:rPr>
          <w:rFonts w:ascii="Arial" w:hAnsi="Arial" w:cs="Arial"/>
          <w:sz w:val="20"/>
          <w:szCs w:val="20"/>
        </w:rPr>
      </w:pPr>
    </w:p>
    <w:p w14:paraId="5FFF691B" w14:textId="1DDABB2A" w:rsidR="00750E9B" w:rsidRPr="000A7714" w:rsidRDefault="00750E9B" w:rsidP="000A7714">
      <w:pPr>
        <w:keepNext/>
        <w:spacing w:after="0" w:line="240" w:lineRule="auto"/>
        <w:ind w:left="720" w:hanging="720"/>
        <w:jc w:val="both"/>
        <w:rPr>
          <w:rFonts w:ascii="Arial" w:hAnsi="Arial" w:cs="Arial"/>
          <w:b/>
          <w:spacing w:val="-3"/>
          <w:sz w:val="20"/>
          <w:szCs w:val="20"/>
        </w:rPr>
      </w:pPr>
      <w:r w:rsidRPr="000A7714">
        <w:rPr>
          <w:rFonts w:ascii="Arial" w:hAnsi="Arial" w:cs="Arial"/>
          <w:b/>
          <w:spacing w:val="-3"/>
          <w:sz w:val="20"/>
          <w:szCs w:val="20"/>
        </w:rPr>
        <w:t>4</w:t>
      </w:r>
      <w:r w:rsidR="00813CDA" w:rsidRPr="000A7714">
        <w:rPr>
          <w:rFonts w:ascii="Arial" w:hAnsi="Arial" w:cs="Arial"/>
          <w:b/>
          <w:spacing w:val="-3"/>
          <w:sz w:val="20"/>
          <w:szCs w:val="20"/>
        </w:rPr>
        <w:t>6</w:t>
      </w:r>
      <w:r w:rsidRPr="000A7714">
        <w:rPr>
          <w:rFonts w:ascii="Arial" w:hAnsi="Arial" w:cs="Arial"/>
          <w:b/>
          <w:spacing w:val="-3"/>
          <w:sz w:val="20"/>
          <w:szCs w:val="20"/>
        </w:rPr>
        <w:t xml:space="preserve">.  </w:t>
      </w:r>
      <w:r w:rsidRPr="000A7714">
        <w:rPr>
          <w:rFonts w:ascii="Arial" w:hAnsi="Arial" w:cs="Arial"/>
          <w:b/>
          <w:spacing w:val="-3"/>
          <w:sz w:val="20"/>
          <w:szCs w:val="20"/>
        </w:rPr>
        <w:tab/>
        <w:t>Termination for Default and Termination or Suspension for Additional Reasons. [Modified]</w:t>
      </w:r>
    </w:p>
    <w:p w14:paraId="64702B9D" w14:textId="77777777" w:rsidR="00750E9B" w:rsidRPr="000A7714" w:rsidRDefault="00750E9B" w:rsidP="000A7714">
      <w:pPr>
        <w:keepNext/>
        <w:spacing w:after="0" w:line="240" w:lineRule="auto"/>
        <w:jc w:val="both"/>
        <w:rPr>
          <w:rFonts w:ascii="Arial" w:hAnsi="Arial" w:cs="Arial"/>
          <w:b/>
          <w:sz w:val="20"/>
          <w:szCs w:val="20"/>
        </w:rPr>
      </w:pPr>
    </w:p>
    <w:p w14:paraId="3E461B13" w14:textId="77777777" w:rsidR="00750E9B" w:rsidRPr="000A7714" w:rsidRDefault="00750E9B" w:rsidP="000A7714">
      <w:pPr>
        <w:keepNext/>
        <w:spacing w:after="0" w:line="240" w:lineRule="auto"/>
        <w:jc w:val="both"/>
        <w:rPr>
          <w:rFonts w:ascii="Arial" w:hAnsi="Arial" w:cs="Arial"/>
          <w:sz w:val="20"/>
          <w:szCs w:val="20"/>
        </w:rPr>
      </w:pPr>
      <w:r w:rsidRPr="000A7714">
        <w:rPr>
          <w:rFonts w:ascii="Arial" w:hAnsi="Arial" w:cs="Arial"/>
          <w:sz w:val="20"/>
          <w:szCs w:val="20"/>
        </w:rPr>
        <w:t>A.</w:t>
      </w:r>
      <w:r w:rsidRPr="000A7714">
        <w:rPr>
          <w:rFonts w:ascii="Arial" w:hAnsi="Arial" w:cs="Arial"/>
          <w:sz w:val="20"/>
          <w:szCs w:val="20"/>
        </w:rPr>
        <w:tab/>
      </w:r>
      <w:r w:rsidRPr="000A7714">
        <w:rPr>
          <w:rFonts w:ascii="Arial" w:hAnsi="Arial" w:cs="Arial"/>
          <w:sz w:val="20"/>
          <w:szCs w:val="20"/>
          <w:u w:val="single"/>
        </w:rPr>
        <w:t>Termination for Default</w:t>
      </w:r>
    </w:p>
    <w:p w14:paraId="2289771B" w14:textId="77777777" w:rsidR="00750E9B" w:rsidRPr="000A7714" w:rsidRDefault="00750E9B" w:rsidP="000A7714">
      <w:pPr>
        <w:spacing w:after="0" w:line="240" w:lineRule="auto"/>
        <w:jc w:val="both"/>
        <w:rPr>
          <w:rFonts w:ascii="Arial" w:hAnsi="Arial" w:cs="Arial"/>
          <w:b/>
          <w:sz w:val="20"/>
          <w:szCs w:val="20"/>
        </w:rPr>
      </w:pPr>
    </w:p>
    <w:p w14:paraId="63F3AA2E" w14:textId="77777777" w:rsidR="00912CCD" w:rsidRPr="00912CCD" w:rsidRDefault="00912CCD" w:rsidP="000A7714">
      <w:pPr>
        <w:spacing w:after="0" w:line="240" w:lineRule="auto"/>
        <w:ind w:left="144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(1)</w:t>
      </w:r>
      <w:r w:rsidRPr="00912CCD">
        <w:rPr>
          <w:rFonts w:ascii="Arial" w:eastAsia="MS Mincho" w:hAnsi="Arial" w:cs="Arial"/>
          <w:sz w:val="20"/>
          <w:szCs w:val="20"/>
          <w:lang w:eastAsia="ja-JP"/>
        </w:rPr>
        <w:tab/>
        <w:t>With the provision of thirty (30) days’ notice to the Contractor, the State may terminate this Contract in whole or in part if the Contractor fails to:</w:t>
      </w:r>
    </w:p>
    <w:p w14:paraId="15D48799" w14:textId="77777777" w:rsidR="00912CCD" w:rsidRPr="00912CCD" w:rsidRDefault="00912CCD" w:rsidP="000A7714">
      <w:pPr>
        <w:tabs>
          <w:tab w:val="num" w:pos="720"/>
        </w:tabs>
        <w:spacing w:after="0" w:line="240" w:lineRule="auto"/>
        <w:jc w:val="both"/>
        <w:rPr>
          <w:rFonts w:ascii="Arial" w:eastAsia="Times New Roman" w:hAnsi="Arial" w:cs="Arial"/>
          <w:bCs/>
          <w:sz w:val="20"/>
          <w:szCs w:val="20"/>
          <w:lang w:eastAsia="ja-JP"/>
        </w:rPr>
      </w:pPr>
    </w:p>
    <w:p w14:paraId="1562A6BE" w14:textId="77777777" w:rsidR="00912CCD" w:rsidRPr="00912CCD" w:rsidRDefault="00912CCD" w:rsidP="000A7714">
      <w:pPr>
        <w:spacing w:after="0" w:line="240" w:lineRule="auto"/>
        <w:ind w:left="216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(a)</w:t>
      </w:r>
      <w:r w:rsidRPr="00912CCD">
        <w:rPr>
          <w:rFonts w:ascii="Arial" w:eastAsia="MS Mincho" w:hAnsi="Arial" w:cs="Arial"/>
          <w:sz w:val="20"/>
          <w:szCs w:val="20"/>
          <w:lang w:eastAsia="ja-JP"/>
        </w:rPr>
        <w:tab/>
        <w:t>Correct or cure any breach of this Contract; the time to correct or cure the breach may be extended beyond thirty (30) days if the State determines progress is being made and the extension is agreed to by the parties;</w:t>
      </w:r>
    </w:p>
    <w:p w14:paraId="04A3764F" w14:textId="77777777" w:rsidR="00912CCD" w:rsidRPr="00912CCD" w:rsidRDefault="00912CCD" w:rsidP="000A7714">
      <w:pPr>
        <w:spacing w:after="0" w:line="240" w:lineRule="auto"/>
        <w:ind w:left="2160" w:hanging="720"/>
        <w:jc w:val="both"/>
        <w:rPr>
          <w:rFonts w:ascii="Arial" w:eastAsia="MS Mincho" w:hAnsi="Arial" w:cs="Arial"/>
          <w:sz w:val="20"/>
          <w:szCs w:val="20"/>
          <w:lang w:eastAsia="ja-JP"/>
        </w:rPr>
      </w:pPr>
    </w:p>
    <w:p w14:paraId="0DFE596B" w14:textId="77777777" w:rsidR="00912CCD" w:rsidRPr="00912CCD" w:rsidRDefault="00912CCD" w:rsidP="000A7714">
      <w:pPr>
        <w:spacing w:after="0" w:line="240" w:lineRule="auto"/>
        <w:ind w:left="216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(b)</w:t>
      </w:r>
      <w:r w:rsidRPr="00912CCD">
        <w:rPr>
          <w:rFonts w:ascii="Arial" w:eastAsia="MS Mincho" w:hAnsi="Arial" w:cs="Arial"/>
          <w:sz w:val="20"/>
          <w:szCs w:val="20"/>
          <w:lang w:eastAsia="ja-JP"/>
        </w:rPr>
        <w:tab/>
        <w:t>Deliver the supplies or perform the services within the time specified in this Contract or any extension;</w:t>
      </w:r>
    </w:p>
    <w:p w14:paraId="71B9117E" w14:textId="77777777" w:rsidR="00912CCD" w:rsidRPr="00912CCD" w:rsidRDefault="00912CCD" w:rsidP="000A7714">
      <w:pPr>
        <w:spacing w:after="0" w:line="240" w:lineRule="auto"/>
        <w:ind w:left="2160" w:hanging="720"/>
        <w:jc w:val="both"/>
        <w:rPr>
          <w:rFonts w:ascii="Arial" w:eastAsia="MS Mincho" w:hAnsi="Arial" w:cs="Arial"/>
          <w:sz w:val="20"/>
          <w:szCs w:val="20"/>
          <w:lang w:eastAsia="ja-JP"/>
        </w:rPr>
      </w:pPr>
    </w:p>
    <w:p w14:paraId="63E114BE" w14:textId="77777777" w:rsidR="00912CCD" w:rsidRPr="00912CCD" w:rsidRDefault="00912CCD" w:rsidP="000A7714">
      <w:pPr>
        <w:spacing w:after="0" w:line="240" w:lineRule="auto"/>
        <w:ind w:left="720" w:firstLine="720"/>
        <w:jc w:val="both"/>
        <w:rPr>
          <w:rFonts w:ascii="Arial" w:eastAsia="MS Mincho" w:hAnsi="Arial" w:cs="Arial"/>
          <w:sz w:val="20"/>
          <w:szCs w:val="20"/>
          <w:lang w:eastAsia="ja-JP"/>
        </w:rPr>
      </w:pPr>
      <w:r w:rsidRPr="00912CCD">
        <w:rPr>
          <w:rFonts w:ascii="Arial" w:eastAsia="MS Mincho" w:hAnsi="Arial" w:cs="Arial"/>
          <w:sz w:val="20"/>
          <w:szCs w:val="20"/>
          <w:lang w:eastAsia="ja-JP"/>
        </w:rPr>
        <w:t>(c)</w:t>
      </w:r>
      <w:r w:rsidRPr="00912CCD">
        <w:rPr>
          <w:rFonts w:ascii="Arial" w:eastAsia="MS Mincho" w:hAnsi="Arial" w:cs="Arial"/>
          <w:sz w:val="20"/>
          <w:szCs w:val="20"/>
          <w:lang w:eastAsia="ja-JP"/>
        </w:rPr>
        <w:tab/>
        <w:t>Make progress so as to endanger performance of this Contract; or</w:t>
      </w:r>
    </w:p>
    <w:p w14:paraId="4CE5B489" w14:textId="77777777" w:rsidR="00912CCD" w:rsidRPr="00912CCD" w:rsidRDefault="00912CCD" w:rsidP="000A7714">
      <w:pPr>
        <w:spacing w:after="0" w:line="240" w:lineRule="auto"/>
        <w:ind w:left="720" w:firstLine="720"/>
        <w:jc w:val="both"/>
        <w:rPr>
          <w:rFonts w:ascii="Arial" w:eastAsia="MS Mincho" w:hAnsi="Arial" w:cs="Arial"/>
          <w:sz w:val="20"/>
          <w:szCs w:val="20"/>
          <w:lang w:eastAsia="ja-JP"/>
        </w:rPr>
      </w:pPr>
    </w:p>
    <w:p w14:paraId="234BBABF" w14:textId="77777777" w:rsidR="00912CCD" w:rsidRPr="00912CCD" w:rsidRDefault="00912CCD" w:rsidP="000A7714">
      <w:pPr>
        <w:spacing w:after="0" w:line="240" w:lineRule="auto"/>
        <w:ind w:left="720" w:firstLine="720"/>
        <w:jc w:val="both"/>
        <w:rPr>
          <w:rFonts w:ascii="Arial" w:eastAsia="MS Mincho" w:hAnsi="Arial" w:cs="Arial"/>
          <w:sz w:val="20"/>
          <w:szCs w:val="20"/>
          <w:lang w:eastAsia="ja-JP"/>
        </w:rPr>
      </w:pPr>
      <w:r w:rsidRPr="00912CCD">
        <w:rPr>
          <w:rFonts w:ascii="Arial" w:eastAsia="MS Mincho" w:hAnsi="Arial" w:cs="Arial"/>
          <w:sz w:val="20"/>
          <w:szCs w:val="20"/>
          <w:lang w:eastAsia="ja-JP"/>
        </w:rPr>
        <w:t>(d)</w:t>
      </w:r>
      <w:r w:rsidRPr="00912CCD">
        <w:rPr>
          <w:rFonts w:ascii="Arial" w:eastAsia="MS Mincho" w:hAnsi="Arial" w:cs="Arial"/>
          <w:sz w:val="20"/>
          <w:szCs w:val="20"/>
          <w:lang w:eastAsia="ja-JP"/>
        </w:rPr>
        <w:tab/>
        <w:t>Perform any of the other provisions of this Contract.</w:t>
      </w:r>
    </w:p>
    <w:p w14:paraId="2B47F619" w14:textId="77777777" w:rsidR="00912CCD" w:rsidRPr="00912CCD" w:rsidRDefault="00912CCD" w:rsidP="000A7714">
      <w:pPr>
        <w:tabs>
          <w:tab w:val="num" w:pos="0"/>
        </w:tabs>
        <w:spacing w:after="0" w:line="240" w:lineRule="auto"/>
        <w:jc w:val="both"/>
        <w:rPr>
          <w:rFonts w:ascii="Arial" w:eastAsia="MS Mincho" w:hAnsi="Arial" w:cs="Arial"/>
          <w:sz w:val="20"/>
          <w:szCs w:val="20"/>
          <w:lang w:eastAsia="ja-JP"/>
        </w:rPr>
      </w:pPr>
    </w:p>
    <w:p w14:paraId="02B8E637" w14:textId="77777777" w:rsidR="00912CCD" w:rsidRPr="00912CCD" w:rsidRDefault="00912CCD" w:rsidP="000A7714">
      <w:pPr>
        <w:spacing w:after="0" w:line="240" w:lineRule="auto"/>
        <w:ind w:left="144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(2)</w:t>
      </w:r>
      <w:r w:rsidRPr="00912CCD">
        <w:rPr>
          <w:rFonts w:ascii="Arial" w:eastAsia="MS Mincho" w:hAnsi="Arial" w:cs="Arial"/>
          <w:sz w:val="20"/>
          <w:szCs w:val="20"/>
          <w:lang w:eastAsia="ja-JP"/>
        </w:rPr>
        <w:tab/>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0A648A40" w14:textId="77777777" w:rsidR="00912CCD" w:rsidRPr="00912CCD" w:rsidRDefault="00912CCD" w:rsidP="000A7714">
      <w:pPr>
        <w:spacing w:after="0" w:line="240" w:lineRule="auto"/>
        <w:jc w:val="both"/>
        <w:rPr>
          <w:rFonts w:ascii="Arial" w:eastAsia="MS Mincho" w:hAnsi="Arial" w:cs="Arial"/>
          <w:sz w:val="20"/>
          <w:szCs w:val="20"/>
          <w:lang w:eastAsia="ja-JP"/>
        </w:rPr>
      </w:pPr>
    </w:p>
    <w:p w14:paraId="4E186A8E" w14:textId="77777777" w:rsidR="00912CCD" w:rsidRPr="00912CCD" w:rsidRDefault="00912CCD" w:rsidP="000A7714">
      <w:pPr>
        <w:spacing w:after="0" w:line="240" w:lineRule="auto"/>
        <w:ind w:left="144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(3)</w:t>
      </w:r>
      <w:r w:rsidRPr="00912CCD">
        <w:rPr>
          <w:rFonts w:ascii="Arial" w:eastAsia="MS Mincho" w:hAnsi="Arial" w:cs="Arial"/>
          <w:sz w:val="20"/>
          <w:szCs w:val="20"/>
          <w:lang w:eastAsia="ja-JP"/>
        </w:rPr>
        <w:tab/>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of this Contract.  The State may withhold from these amounts any sum the State determines to be necessary to protect the State against loss because of outstanding liens or claims of former lien holders.</w:t>
      </w:r>
    </w:p>
    <w:p w14:paraId="19BCA7FD" w14:textId="77777777" w:rsidR="00912CCD" w:rsidRPr="00912CCD" w:rsidRDefault="00912CCD" w:rsidP="000A7714">
      <w:pPr>
        <w:tabs>
          <w:tab w:val="num" w:pos="0"/>
        </w:tabs>
        <w:spacing w:after="0" w:line="240" w:lineRule="auto"/>
        <w:jc w:val="both"/>
        <w:rPr>
          <w:rFonts w:ascii="Arial" w:eastAsia="MS Mincho" w:hAnsi="Arial" w:cs="Arial"/>
          <w:sz w:val="20"/>
          <w:szCs w:val="20"/>
          <w:lang w:eastAsia="ja-JP"/>
        </w:rPr>
      </w:pPr>
    </w:p>
    <w:p w14:paraId="75855A5E" w14:textId="77777777" w:rsidR="00912CCD" w:rsidRPr="00912CCD" w:rsidRDefault="00912CCD" w:rsidP="000A7714">
      <w:pPr>
        <w:spacing w:after="0" w:line="240" w:lineRule="auto"/>
        <w:ind w:left="1440" w:hanging="720"/>
        <w:jc w:val="both"/>
        <w:rPr>
          <w:rFonts w:ascii="Arial" w:eastAsia="MS Mincho" w:hAnsi="Arial" w:cs="Arial"/>
          <w:sz w:val="20"/>
          <w:szCs w:val="20"/>
          <w:lang w:eastAsia="ja-JP"/>
        </w:rPr>
      </w:pPr>
      <w:r w:rsidRPr="00912CCD">
        <w:rPr>
          <w:rFonts w:ascii="Arial" w:eastAsia="MS Mincho" w:hAnsi="Arial" w:cs="Arial"/>
          <w:sz w:val="20"/>
          <w:szCs w:val="20"/>
          <w:lang w:eastAsia="ja-JP"/>
        </w:rPr>
        <w:t>(4)</w:t>
      </w:r>
      <w:r w:rsidRPr="00912CCD">
        <w:rPr>
          <w:rFonts w:ascii="Arial" w:eastAsia="MS Mincho" w:hAnsi="Arial" w:cs="Arial"/>
          <w:sz w:val="20"/>
          <w:szCs w:val="20"/>
          <w:lang w:eastAsia="ja-JP"/>
        </w:rPr>
        <w:tab/>
        <w:t>The rights and remedies of the State in this clause are in addition to any other rights and remedies provided by law or equity or under this Contract.</w:t>
      </w:r>
    </w:p>
    <w:p w14:paraId="04677371" w14:textId="77777777" w:rsidR="00750E9B" w:rsidRPr="000A7714" w:rsidRDefault="00750E9B" w:rsidP="000A7714">
      <w:pPr>
        <w:spacing w:after="0" w:line="240" w:lineRule="auto"/>
        <w:jc w:val="both"/>
        <w:rPr>
          <w:rFonts w:ascii="Arial" w:hAnsi="Arial" w:cs="Arial"/>
          <w:sz w:val="20"/>
          <w:szCs w:val="20"/>
        </w:rPr>
      </w:pPr>
    </w:p>
    <w:p w14:paraId="7B08E91F" w14:textId="545ADA9B" w:rsidR="00750E9B" w:rsidRPr="000A7714" w:rsidRDefault="00750E9B" w:rsidP="000A7714">
      <w:pPr>
        <w:spacing w:after="0" w:line="240" w:lineRule="auto"/>
        <w:ind w:left="720" w:hanging="720"/>
        <w:jc w:val="both"/>
        <w:rPr>
          <w:rFonts w:ascii="Arial" w:eastAsia="MS Mincho" w:hAnsi="Arial" w:cs="Arial"/>
          <w:sz w:val="20"/>
          <w:szCs w:val="20"/>
          <w:lang w:eastAsia="ja-JP"/>
        </w:rPr>
      </w:pPr>
      <w:r w:rsidRPr="000A7714">
        <w:rPr>
          <w:rFonts w:ascii="Arial" w:hAnsi="Arial" w:cs="Arial"/>
          <w:sz w:val="20"/>
          <w:szCs w:val="20"/>
        </w:rPr>
        <w:t>B.</w:t>
      </w:r>
      <w:r w:rsidRPr="000A7714">
        <w:rPr>
          <w:rFonts w:ascii="Arial" w:hAnsi="Arial" w:cs="Arial"/>
          <w:sz w:val="20"/>
          <w:szCs w:val="20"/>
        </w:rPr>
        <w:tab/>
      </w:r>
      <w:r w:rsidRPr="000A7714">
        <w:rPr>
          <w:rFonts w:ascii="Arial" w:hAnsi="Arial" w:cs="Arial"/>
          <w:sz w:val="20"/>
          <w:szCs w:val="20"/>
          <w:u w:val="single"/>
        </w:rPr>
        <w:t>Termination for Endangering Life, Health, or Safety of Any Person</w:t>
      </w:r>
      <w:r w:rsidRPr="000A7714">
        <w:rPr>
          <w:rFonts w:ascii="Arial" w:hAnsi="Arial" w:cs="Arial"/>
          <w:sz w:val="20"/>
          <w:szCs w:val="20"/>
        </w:rPr>
        <w:t xml:space="preserve">. </w:t>
      </w:r>
      <w:r w:rsidR="00804CB7" w:rsidRPr="000A7714">
        <w:rPr>
          <w:rFonts w:ascii="Arial" w:eastAsia="MS Mincho" w:hAnsi="Arial" w:cs="Arial"/>
          <w:sz w:val="20"/>
          <w:szCs w:val="20"/>
          <w:lang w:eastAsia="ja-JP"/>
        </w:rPr>
        <w:t xml:space="preserve">If the State determines that any breach of this Contract by the Contractor endangers the life, health, or safety of any person, the </w:t>
      </w:r>
      <w:r w:rsidR="00804CB7" w:rsidRPr="000A7714">
        <w:rPr>
          <w:rFonts w:ascii="Arial" w:eastAsia="MS Mincho" w:hAnsi="Arial" w:cs="Arial"/>
          <w:sz w:val="20"/>
          <w:szCs w:val="20"/>
          <w:lang w:eastAsia="ja-JP"/>
        </w:rPr>
        <w:lastRenderedPageBreak/>
        <w:t>State may terminate this Contract by orally notifying the Contractor of the termination, followed by the mailing of written notification thereof within three (3) business days.  Termination pursuant to this paragraph shall become effective at the time of the oral notification.</w:t>
      </w:r>
    </w:p>
    <w:p w14:paraId="4154ADBB" w14:textId="77777777" w:rsidR="00804CB7" w:rsidRPr="000A7714" w:rsidRDefault="00804CB7" w:rsidP="000A7714">
      <w:pPr>
        <w:spacing w:after="0" w:line="240" w:lineRule="auto"/>
        <w:ind w:left="720" w:hanging="720"/>
        <w:jc w:val="both"/>
        <w:rPr>
          <w:rFonts w:ascii="Arial" w:hAnsi="Arial" w:cs="Arial"/>
          <w:sz w:val="20"/>
          <w:szCs w:val="20"/>
        </w:rPr>
      </w:pPr>
    </w:p>
    <w:p w14:paraId="7894770E" w14:textId="7779560C" w:rsidR="001B7E0C" w:rsidRPr="000A7714" w:rsidRDefault="00750E9B" w:rsidP="000A7714">
      <w:pPr>
        <w:pStyle w:val="ListParagraph"/>
        <w:numPr>
          <w:ilvl w:val="1"/>
          <w:numId w:val="9"/>
        </w:numPr>
        <w:suppressAutoHyphens/>
        <w:ind w:left="720" w:hanging="720"/>
        <w:jc w:val="both"/>
        <w:rPr>
          <w:rFonts w:ascii="Arial" w:eastAsia="MS Mincho" w:hAnsi="Arial" w:cs="Arial"/>
          <w:color w:val="000000"/>
          <w:spacing w:val="-3"/>
          <w:sz w:val="20"/>
          <w:szCs w:val="20"/>
          <w:lang w:eastAsia="ja-JP"/>
        </w:rPr>
      </w:pPr>
      <w:r w:rsidRPr="000A7714">
        <w:rPr>
          <w:rFonts w:ascii="Arial" w:hAnsi="Arial" w:cs="Arial"/>
          <w:color w:val="000000"/>
          <w:spacing w:val="-3"/>
          <w:sz w:val="20"/>
          <w:szCs w:val="20"/>
          <w:u w:val="single"/>
        </w:rPr>
        <w:t>Termination for Certain Business Changes, Assignments, and Bankruptcy</w:t>
      </w:r>
      <w:r w:rsidRPr="000A7714">
        <w:rPr>
          <w:rFonts w:ascii="Arial" w:hAnsi="Arial" w:cs="Arial"/>
          <w:color w:val="000000"/>
          <w:spacing w:val="-3"/>
          <w:sz w:val="20"/>
          <w:szCs w:val="20"/>
        </w:rPr>
        <w:t xml:space="preserve">. </w:t>
      </w:r>
      <w:r w:rsidR="001B7E0C" w:rsidRPr="000A7714">
        <w:rPr>
          <w:rFonts w:ascii="Arial" w:eastAsia="MS Mincho" w:hAnsi="Arial" w:cs="Arial"/>
          <w:color w:val="000000"/>
          <w:spacing w:val="-3"/>
          <w:sz w:val="20"/>
          <w:szCs w:val="20"/>
          <w:lang w:eastAsia="ja-JP"/>
        </w:rPr>
        <w:t>The Contractor agrees that the State may terminate this Contract immediately if the Contractor (1) ceases doing business; (2) assigns, transfers or delegates any of its duties and responsibilities for performance of this Contract to any other person or entity without prior written approval of the State; (3) changes or reorganizes its business in a manner which substantially impairs the ability of the Contractor to perform the services described in this Contract and its exhibits/attachments; (4) attempts to assign, transfer, convey, or encumber this Contract in any way except as expressly authorized pursuant to the conditions of this Contract; and/or (5) if an order for relief is entered upon a voluntary or involuntary petition by or against the Contractor under any provision of Title 11, United States Code, and the trustee or debtor-in-possession does not timely assume all obligations of this Contract to be performed by the Contractor, as provided in 11 U.S.C. § 365, or in the event of appointment of a receiver for the Contractor or execution of an assignment for the benefit of creditors of the Contractor.  Any notice of termination pursuant to this paragraph shall be provided in writing to the Contractor.</w:t>
      </w:r>
    </w:p>
    <w:p w14:paraId="1FA77D29" w14:textId="77777777" w:rsidR="001B7E0C" w:rsidRPr="000A7714" w:rsidRDefault="001B7E0C" w:rsidP="000A7714">
      <w:pPr>
        <w:pStyle w:val="ListParagraph"/>
        <w:tabs>
          <w:tab w:val="left" w:pos="-720"/>
          <w:tab w:val="left" w:pos="0"/>
        </w:tabs>
        <w:suppressAutoHyphens/>
        <w:ind w:left="1440"/>
        <w:jc w:val="both"/>
        <w:rPr>
          <w:rFonts w:ascii="Arial" w:eastAsia="MS Mincho" w:hAnsi="Arial" w:cs="Arial"/>
          <w:color w:val="000000"/>
          <w:spacing w:val="-3"/>
          <w:sz w:val="20"/>
          <w:szCs w:val="20"/>
          <w:lang w:eastAsia="ja-JP"/>
        </w:rPr>
      </w:pPr>
    </w:p>
    <w:p w14:paraId="72CB811F" w14:textId="6CA90933" w:rsidR="00750E9B" w:rsidRPr="00EF7741" w:rsidRDefault="00750E9B" w:rsidP="000A7714">
      <w:pPr>
        <w:tabs>
          <w:tab w:val="left" w:pos="-720"/>
          <w:tab w:val="left" w:pos="0"/>
        </w:tabs>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D.</w:t>
      </w:r>
      <w:r w:rsidRPr="000A7714">
        <w:rPr>
          <w:rFonts w:ascii="Arial" w:hAnsi="Arial" w:cs="Arial"/>
          <w:color w:val="000000"/>
          <w:spacing w:val="-3"/>
          <w:sz w:val="20"/>
          <w:szCs w:val="20"/>
        </w:rPr>
        <w:tab/>
      </w:r>
      <w:r w:rsidRPr="000A7714">
        <w:rPr>
          <w:rFonts w:ascii="Arial" w:hAnsi="Arial" w:cs="Arial"/>
          <w:color w:val="000000"/>
          <w:spacing w:val="-3"/>
          <w:sz w:val="20"/>
          <w:szCs w:val="20"/>
          <w:u w:val="single"/>
        </w:rPr>
        <w:t>Termination for Change in Legal Status</w:t>
      </w:r>
      <w:r w:rsidRPr="000A7714">
        <w:rPr>
          <w:rFonts w:ascii="Arial" w:hAnsi="Arial" w:cs="Arial"/>
          <w:color w:val="000000"/>
          <w:spacing w:val="-3"/>
          <w:sz w:val="20"/>
          <w:szCs w:val="20"/>
        </w:rPr>
        <w:t xml:space="preserve">. </w:t>
      </w:r>
      <w:r w:rsidR="00067EBA" w:rsidRPr="000A7714">
        <w:rPr>
          <w:rFonts w:ascii="Arial" w:eastAsia="MS Mincho" w:hAnsi="Arial" w:cs="Arial"/>
          <w:color w:val="000000"/>
          <w:spacing w:val="-3"/>
          <w:sz w:val="20"/>
          <w:szCs w:val="20"/>
          <w:lang w:eastAsia="ja-JP"/>
        </w:rPr>
        <w:t xml:space="preserve">The Contractor shall provide written notice to the State of any change in the Contractor’s legal name or legal status including, but not limited to, a sale or dissolution of the Contractor’s business.  </w:t>
      </w:r>
      <w:r w:rsidR="00067EBA" w:rsidRPr="000A7714">
        <w:rPr>
          <w:rFonts w:ascii="Arial" w:eastAsia="MS Mincho" w:hAnsi="Arial" w:cs="Arial"/>
          <w:b/>
          <w:color w:val="000000"/>
          <w:spacing w:val="-3"/>
          <w:sz w:val="20"/>
          <w:szCs w:val="20"/>
          <w:lang w:eastAsia="ja-JP"/>
        </w:rPr>
        <w:t xml:space="preserve">When possible, DCS </w:t>
      </w:r>
      <w:r w:rsidR="00067EBA" w:rsidRPr="00EF7741">
        <w:rPr>
          <w:rFonts w:ascii="Arial" w:eastAsia="MS Mincho" w:hAnsi="Arial" w:cs="Arial"/>
          <w:b/>
          <w:color w:val="000000"/>
          <w:spacing w:val="-3"/>
          <w:sz w:val="20"/>
          <w:szCs w:val="20"/>
          <w:lang w:eastAsia="ja-JP"/>
        </w:rPr>
        <w:t xml:space="preserve">requests such notice ninety (90) days prior to the change in legal status in order to reduce the risk of an interruption in services occurring.  </w:t>
      </w:r>
      <w:r w:rsidR="00067EBA" w:rsidRPr="00EF7741">
        <w:rPr>
          <w:rFonts w:ascii="Arial" w:eastAsia="MS Mincho" w:hAnsi="Arial" w:cs="Arial"/>
          <w:color w:val="000000"/>
          <w:spacing w:val="-3"/>
          <w:sz w:val="20"/>
          <w:szCs w:val="20"/>
          <w:lang w:eastAsia="ja-JP"/>
        </w:rPr>
        <w:t>The State reserves the right to terminate this Contract should the Contractor’s legal status change in any way.  Termination pursuant to this paragraph shall be effective from the date of the change in the Contractor’s legal status.</w:t>
      </w:r>
    </w:p>
    <w:p w14:paraId="04257CEC" w14:textId="77777777" w:rsidR="00750E9B" w:rsidRPr="00EF7741"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p>
    <w:p w14:paraId="01DCCD65" w14:textId="586FC449" w:rsidR="00227DC6" w:rsidRPr="00EF7741" w:rsidRDefault="00227DC6" w:rsidP="000A7714">
      <w:pPr>
        <w:numPr>
          <w:ilvl w:val="0"/>
          <w:numId w:val="14"/>
        </w:numPr>
        <w:tabs>
          <w:tab w:val="left" w:pos="-720"/>
          <w:tab w:val="left" w:pos="0"/>
        </w:tabs>
        <w:suppressAutoHyphens/>
        <w:spacing w:after="0" w:line="240" w:lineRule="auto"/>
        <w:ind w:left="720" w:hanging="720"/>
        <w:jc w:val="both"/>
        <w:rPr>
          <w:rFonts w:ascii="Arial" w:eastAsia="MS Mincho" w:hAnsi="Arial" w:cs="Arial"/>
          <w:color w:val="000000"/>
          <w:spacing w:val="-3"/>
          <w:sz w:val="20"/>
          <w:szCs w:val="20"/>
          <w:lang w:eastAsia="ja-JP"/>
        </w:rPr>
      </w:pPr>
      <w:r w:rsidRPr="00EF7741">
        <w:rPr>
          <w:rFonts w:ascii="Arial" w:eastAsia="MS Mincho" w:hAnsi="Arial" w:cs="Arial"/>
          <w:color w:val="000000"/>
          <w:spacing w:val="-3"/>
          <w:sz w:val="20"/>
          <w:szCs w:val="20"/>
          <w:u w:val="single"/>
          <w:lang w:eastAsia="ja-JP"/>
        </w:rPr>
        <w:t>Termination for Additional Reasons Stated in this Contract</w:t>
      </w:r>
      <w:r w:rsidRPr="00EF7741">
        <w:rPr>
          <w:rFonts w:ascii="Arial" w:eastAsia="MS Mincho" w:hAnsi="Arial" w:cs="Arial"/>
          <w:color w:val="000000"/>
          <w:spacing w:val="-3"/>
          <w:sz w:val="20"/>
          <w:szCs w:val="20"/>
          <w:lang w:eastAsia="ja-JP"/>
        </w:rPr>
        <w:t xml:space="preserve">.  This Contract is also subject to termination or suspension as stated in any other Section of this Contract, including, but not limited to: </w:t>
      </w:r>
      <w:r w:rsidRPr="00EF7741">
        <w:rPr>
          <w:rFonts w:ascii="Arial" w:eastAsia="MS Mincho" w:hAnsi="Arial" w:cs="Arial"/>
          <w:color w:val="000000"/>
          <w:spacing w:val="-3"/>
          <w:sz w:val="20"/>
          <w:szCs w:val="20"/>
          <w:u w:val="single"/>
          <w:lang w:eastAsia="ja-JP"/>
        </w:rPr>
        <w:t>Section 7</w:t>
      </w:r>
      <w:r w:rsidRPr="00EF7741">
        <w:rPr>
          <w:rFonts w:ascii="Arial" w:eastAsia="MS Mincho" w:hAnsi="Arial" w:cs="Arial"/>
          <w:color w:val="000000"/>
          <w:spacing w:val="-3"/>
          <w:sz w:val="20"/>
          <w:szCs w:val="20"/>
          <w:lang w:eastAsia="ja-JP"/>
        </w:rPr>
        <w:t xml:space="preserve"> (Audits and Monitoring); </w:t>
      </w:r>
      <w:r w:rsidRPr="00EF7741">
        <w:rPr>
          <w:rFonts w:ascii="Arial" w:eastAsia="MS Mincho" w:hAnsi="Arial" w:cs="Arial"/>
          <w:color w:val="000000"/>
          <w:spacing w:val="-3"/>
          <w:sz w:val="20"/>
          <w:szCs w:val="20"/>
          <w:u w:val="single"/>
          <w:lang w:eastAsia="ja-JP"/>
        </w:rPr>
        <w:t>Section 10</w:t>
      </w:r>
      <w:r w:rsidRPr="00EF7741">
        <w:rPr>
          <w:rFonts w:ascii="Arial" w:eastAsia="MS Mincho" w:hAnsi="Arial" w:cs="Arial"/>
          <w:color w:val="000000"/>
          <w:spacing w:val="-3"/>
          <w:sz w:val="20"/>
          <w:szCs w:val="20"/>
          <w:lang w:eastAsia="ja-JP"/>
        </w:rPr>
        <w:t xml:space="preserve"> (Compliance with Laws); </w:t>
      </w:r>
      <w:r w:rsidRPr="00EF7741">
        <w:rPr>
          <w:rFonts w:ascii="Arial" w:eastAsia="MS Mincho" w:hAnsi="Arial" w:cs="Arial"/>
          <w:color w:val="000000"/>
          <w:spacing w:val="-3"/>
          <w:sz w:val="20"/>
          <w:szCs w:val="20"/>
          <w:u w:val="single"/>
          <w:lang w:eastAsia="ja-JP"/>
        </w:rPr>
        <w:t>Section 15</w:t>
      </w:r>
      <w:r w:rsidRPr="00EF7741">
        <w:rPr>
          <w:rFonts w:ascii="Arial" w:eastAsia="MS Mincho" w:hAnsi="Arial" w:cs="Arial"/>
          <w:color w:val="000000"/>
          <w:spacing w:val="-3"/>
          <w:sz w:val="20"/>
          <w:szCs w:val="20"/>
          <w:lang w:eastAsia="ja-JP"/>
        </w:rPr>
        <w:t xml:space="preserve"> (Default by State); </w:t>
      </w:r>
      <w:r w:rsidRPr="00EF7741">
        <w:rPr>
          <w:rFonts w:ascii="Arial" w:eastAsia="MS Mincho" w:hAnsi="Arial" w:cs="Arial"/>
          <w:color w:val="000000"/>
          <w:spacing w:val="-3"/>
          <w:sz w:val="20"/>
          <w:szCs w:val="20"/>
          <w:u w:val="single"/>
          <w:lang w:eastAsia="ja-JP"/>
        </w:rPr>
        <w:t>Section 17</w:t>
      </w:r>
      <w:r w:rsidRPr="00EF7741">
        <w:rPr>
          <w:rFonts w:ascii="Arial" w:eastAsia="MS Mincho" w:hAnsi="Arial" w:cs="Arial"/>
          <w:color w:val="000000"/>
          <w:spacing w:val="-3"/>
          <w:sz w:val="20"/>
          <w:szCs w:val="20"/>
          <w:lang w:eastAsia="ja-JP"/>
        </w:rPr>
        <w:t xml:space="preserve"> (Drug-Free Workplace Certification); </w:t>
      </w:r>
      <w:r w:rsidRPr="00EF7741">
        <w:rPr>
          <w:rFonts w:ascii="Arial" w:eastAsia="MS Mincho" w:hAnsi="Arial" w:cs="Arial"/>
          <w:color w:val="000000"/>
          <w:spacing w:val="-3"/>
          <w:sz w:val="20"/>
          <w:szCs w:val="20"/>
          <w:u w:val="single"/>
          <w:lang w:eastAsia="ja-JP"/>
        </w:rPr>
        <w:t>Section 18</w:t>
      </w:r>
      <w:r w:rsidRPr="00EF7741">
        <w:rPr>
          <w:rFonts w:ascii="Arial" w:eastAsia="MS Mincho" w:hAnsi="Arial" w:cs="Arial"/>
          <w:color w:val="000000"/>
          <w:spacing w:val="-3"/>
          <w:sz w:val="20"/>
          <w:szCs w:val="20"/>
          <w:lang w:eastAsia="ja-JP"/>
        </w:rPr>
        <w:t xml:space="preserve"> (Employment Eligibility Verification); </w:t>
      </w:r>
      <w:r w:rsidRPr="00EF7741">
        <w:rPr>
          <w:rFonts w:ascii="Arial" w:eastAsia="MS Mincho" w:hAnsi="Arial" w:cs="Arial"/>
          <w:color w:val="000000"/>
          <w:spacing w:val="-3"/>
          <w:sz w:val="20"/>
          <w:szCs w:val="20"/>
          <w:u w:val="single"/>
          <w:lang w:eastAsia="ja-JP"/>
        </w:rPr>
        <w:t>Section 20</w:t>
      </w:r>
      <w:r w:rsidRPr="00EF7741">
        <w:rPr>
          <w:rFonts w:ascii="Arial" w:eastAsia="MS Mincho" w:hAnsi="Arial" w:cs="Arial"/>
          <w:color w:val="000000"/>
          <w:spacing w:val="-3"/>
          <w:sz w:val="20"/>
          <w:szCs w:val="20"/>
          <w:lang w:eastAsia="ja-JP"/>
        </w:rPr>
        <w:t xml:space="preserve"> (Force Majeure); </w:t>
      </w:r>
      <w:r w:rsidRPr="00EF7741">
        <w:rPr>
          <w:rFonts w:ascii="Arial" w:eastAsia="MS Mincho" w:hAnsi="Arial" w:cs="Arial"/>
          <w:color w:val="000000"/>
          <w:spacing w:val="-3"/>
          <w:sz w:val="20"/>
          <w:szCs w:val="20"/>
          <w:u w:val="single"/>
          <w:lang w:eastAsia="ja-JP"/>
        </w:rPr>
        <w:t>Section 21</w:t>
      </w:r>
      <w:r w:rsidRPr="00EF7741">
        <w:rPr>
          <w:rFonts w:ascii="Arial" w:eastAsia="MS Mincho" w:hAnsi="Arial" w:cs="Arial"/>
          <w:color w:val="000000"/>
          <w:spacing w:val="-3"/>
          <w:sz w:val="20"/>
          <w:szCs w:val="20"/>
          <w:lang w:eastAsia="ja-JP"/>
        </w:rPr>
        <w:t xml:space="preserve"> (Funding Cancellation); </w:t>
      </w:r>
      <w:r w:rsidRPr="00EF7741">
        <w:rPr>
          <w:rFonts w:ascii="Arial" w:eastAsia="MS Mincho" w:hAnsi="Arial" w:cs="Arial"/>
          <w:color w:val="000000"/>
          <w:spacing w:val="-3"/>
          <w:sz w:val="20"/>
          <w:szCs w:val="20"/>
          <w:u w:val="single"/>
          <w:lang w:eastAsia="ja-JP"/>
        </w:rPr>
        <w:t>Section 23</w:t>
      </w:r>
      <w:r w:rsidRPr="00EF7741">
        <w:rPr>
          <w:rFonts w:ascii="Arial" w:eastAsia="MS Mincho" w:hAnsi="Arial" w:cs="Arial"/>
          <w:color w:val="000000"/>
          <w:spacing w:val="-3"/>
          <w:sz w:val="20"/>
          <w:szCs w:val="20"/>
          <w:lang w:eastAsia="ja-JP"/>
        </w:rPr>
        <w:t xml:space="preserve"> (HIPAA Compliance); </w:t>
      </w:r>
      <w:r w:rsidRPr="00EF7741">
        <w:rPr>
          <w:rFonts w:ascii="Arial" w:eastAsia="MS Mincho" w:hAnsi="Arial" w:cs="Arial"/>
          <w:color w:val="000000"/>
          <w:spacing w:val="-3"/>
          <w:sz w:val="20"/>
          <w:szCs w:val="20"/>
          <w:u w:val="single"/>
          <w:lang w:eastAsia="ja-JP"/>
        </w:rPr>
        <w:t>Section 26</w:t>
      </w:r>
      <w:r w:rsidRPr="00EF7741">
        <w:rPr>
          <w:rFonts w:ascii="Arial" w:eastAsia="MS Mincho" w:hAnsi="Arial" w:cs="Arial"/>
          <w:color w:val="000000"/>
          <w:spacing w:val="-3"/>
          <w:sz w:val="20"/>
          <w:szCs w:val="20"/>
          <w:lang w:eastAsia="ja-JP"/>
        </w:rPr>
        <w:t xml:space="preserve"> (Indiana Veteran Owned Small Business Enterprise Compliance); </w:t>
      </w:r>
      <w:r w:rsidRPr="00EF7741">
        <w:rPr>
          <w:rFonts w:ascii="Arial" w:eastAsia="MS Mincho" w:hAnsi="Arial" w:cs="Arial"/>
          <w:color w:val="000000"/>
          <w:spacing w:val="-3"/>
          <w:sz w:val="20"/>
          <w:szCs w:val="20"/>
          <w:u w:val="single"/>
          <w:lang w:eastAsia="ja-JP"/>
        </w:rPr>
        <w:t xml:space="preserve">Section </w:t>
      </w:r>
      <w:r w:rsidRPr="00EF7741">
        <w:rPr>
          <w:rFonts w:ascii="Arial" w:eastAsia="MS Mincho" w:hAnsi="Arial" w:cs="Arial"/>
          <w:sz w:val="20"/>
          <w:szCs w:val="20"/>
          <w:u w:val="single"/>
          <w:lang w:eastAsia="ja-JP"/>
        </w:rPr>
        <w:t>27</w:t>
      </w:r>
      <w:r w:rsidRPr="00EF7741">
        <w:rPr>
          <w:rFonts w:ascii="Arial" w:eastAsia="MS Mincho" w:hAnsi="Arial" w:cs="Arial"/>
          <w:b/>
          <w:sz w:val="20"/>
          <w:szCs w:val="20"/>
          <w:lang w:eastAsia="ja-JP"/>
        </w:rPr>
        <w:t xml:space="preserve">  </w:t>
      </w:r>
      <w:r w:rsidRPr="00EF7741">
        <w:rPr>
          <w:rFonts w:ascii="Arial" w:eastAsia="MS Mincho" w:hAnsi="Arial" w:cs="Arial"/>
          <w:sz w:val="20"/>
          <w:szCs w:val="20"/>
          <w:lang w:eastAsia="ja-JP"/>
        </w:rPr>
        <w:t>(Information Technology Enterprise Architecture Requirements)</w:t>
      </w:r>
      <w:r w:rsidRPr="00EF7741">
        <w:rPr>
          <w:rFonts w:ascii="Arial" w:eastAsia="MS Mincho" w:hAnsi="Arial" w:cs="Arial"/>
          <w:b/>
          <w:bCs/>
          <w:sz w:val="20"/>
          <w:szCs w:val="20"/>
          <w:lang w:eastAsia="ja-JP"/>
        </w:rPr>
        <w:t xml:space="preserve">; </w:t>
      </w:r>
      <w:r w:rsidRPr="00EF7741">
        <w:rPr>
          <w:rFonts w:ascii="Arial" w:eastAsia="MS Mincho" w:hAnsi="Arial" w:cs="Arial"/>
          <w:color w:val="000000"/>
          <w:spacing w:val="-3"/>
          <w:sz w:val="20"/>
          <w:szCs w:val="20"/>
          <w:u w:val="single"/>
          <w:lang w:eastAsia="ja-JP"/>
        </w:rPr>
        <w:t>Section 28</w:t>
      </w:r>
      <w:r w:rsidRPr="00EF7741">
        <w:rPr>
          <w:rFonts w:ascii="Arial" w:eastAsia="MS Mincho" w:hAnsi="Arial" w:cs="Arial"/>
          <w:color w:val="000000"/>
          <w:spacing w:val="-3"/>
          <w:sz w:val="20"/>
          <w:szCs w:val="20"/>
          <w:lang w:eastAsia="ja-JP"/>
        </w:rPr>
        <w:t xml:space="preserve"> (Insurance); </w:t>
      </w:r>
      <w:r w:rsidRPr="00EF7741">
        <w:rPr>
          <w:rFonts w:ascii="Arial" w:eastAsia="MS Mincho" w:hAnsi="Arial" w:cs="Arial"/>
          <w:color w:val="000000"/>
          <w:spacing w:val="-3"/>
          <w:sz w:val="20"/>
          <w:szCs w:val="20"/>
          <w:u w:val="single"/>
          <w:lang w:eastAsia="ja-JP"/>
        </w:rPr>
        <w:t>Section 30</w:t>
      </w:r>
      <w:r w:rsidRPr="00EF7741">
        <w:rPr>
          <w:rFonts w:ascii="Arial" w:eastAsia="MS Mincho" w:hAnsi="Arial" w:cs="Arial"/>
          <w:color w:val="000000"/>
          <w:spacing w:val="-3"/>
          <w:sz w:val="20"/>
          <w:szCs w:val="20"/>
          <w:lang w:eastAsia="ja-JP"/>
        </w:rPr>
        <w:t xml:space="preserve"> (Licensing Standards); </w:t>
      </w:r>
      <w:r w:rsidRPr="00EF7741">
        <w:rPr>
          <w:rFonts w:ascii="Arial" w:eastAsia="MS Mincho" w:hAnsi="Arial" w:cs="Arial"/>
          <w:color w:val="000000"/>
          <w:spacing w:val="-3"/>
          <w:sz w:val="20"/>
          <w:szCs w:val="20"/>
          <w:u w:val="single"/>
          <w:lang w:eastAsia="ja-JP"/>
        </w:rPr>
        <w:t>Section 32</w:t>
      </w:r>
      <w:r w:rsidRPr="00EF7741">
        <w:rPr>
          <w:rFonts w:ascii="Arial" w:eastAsia="MS Mincho" w:hAnsi="Arial" w:cs="Arial"/>
          <w:color w:val="000000"/>
          <w:spacing w:val="-3"/>
          <w:sz w:val="20"/>
          <w:szCs w:val="20"/>
          <w:lang w:eastAsia="ja-JP"/>
        </w:rPr>
        <w:t xml:space="preserve"> (Minority and Women’s Business Enterprises Compliance); </w:t>
      </w:r>
      <w:r w:rsidRPr="00EF7741">
        <w:rPr>
          <w:rFonts w:ascii="Arial" w:eastAsia="MS Mincho" w:hAnsi="Arial" w:cs="Arial"/>
          <w:color w:val="000000"/>
          <w:spacing w:val="-3"/>
          <w:sz w:val="20"/>
          <w:szCs w:val="20"/>
          <w:u w:val="single"/>
          <w:lang w:eastAsia="ja-JP"/>
        </w:rPr>
        <w:t>Section 33</w:t>
      </w:r>
      <w:r w:rsidRPr="00EF7741">
        <w:rPr>
          <w:rFonts w:ascii="Arial" w:eastAsia="MS Mincho" w:hAnsi="Arial" w:cs="Arial"/>
          <w:color w:val="000000"/>
          <w:spacing w:val="-3"/>
          <w:sz w:val="20"/>
          <w:szCs w:val="20"/>
          <w:lang w:eastAsia="ja-JP"/>
        </w:rPr>
        <w:t xml:space="preserve"> (Nondiscrimination); </w:t>
      </w:r>
      <w:r w:rsidRPr="00EF7741">
        <w:rPr>
          <w:rFonts w:ascii="Arial" w:eastAsia="MS Mincho" w:hAnsi="Arial" w:cs="Arial"/>
          <w:color w:val="000000"/>
          <w:spacing w:val="-3"/>
          <w:sz w:val="20"/>
          <w:szCs w:val="20"/>
          <w:u w:val="single"/>
          <w:lang w:eastAsia="ja-JP"/>
        </w:rPr>
        <w:t>Section 45</w:t>
      </w:r>
      <w:r w:rsidRPr="00EF7741">
        <w:rPr>
          <w:rFonts w:ascii="Arial" w:eastAsia="MS Mincho" w:hAnsi="Arial" w:cs="Arial"/>
          <w:color w:val="000000"/>
          <w:spacing w:val="-3"/>
          <w:sz w:val="20"/>
          <w:szCs w:val="20"/>
          <w:lang w:eastAsia="ja-JP"/>
        </w:rPr>
        <w:t xml:space="preserve"> (Termination for Convenience); </w:t>
      </w:r>
      <w:r w:rsidRPr="00EF7741">
        <w:rPr>
          <w:rFonts w:ascii="Arial" w:eastAsia="Calibri" w:hAnsi="Arial" w:cs="Arial"/>
          <w:color w:val="000000"/>
          <w:spacing w:val="-3"/>
          <w:sz w:val="20"/>
          <w:szCs w:val="20"/>
          <w:u w:val="single"/>
        </w:rPr>
        <w:t>Section 50</w:t>
      </w:r>
      <w:r w:rsidRPr="00EF7741">
        <w:rPr>
          <w:rFonts w:ascii="Arial" w:eastAsia="Calibri" w:hAnsi="Arial" w:cs="Arial"/>
          <w:color w:val="000000"/>
          <w:spacing w:val="-3"/>
          <w:sz w:val="20"/>
          <w:szCs w:val="20"/>
        </w:rPr>
        <w:t xml:space="preserve"> (Reports and Records Concerning Services);</w:t>
      </w:r>
      <w:r w:rsidR="003745B8" w:rsidRPr="00EF7741">
        <w:rPr>
          <w:rFonts w:ascii="Arial" w:eastAsia="Calibri" w:hAnsi="Arial" w:cs="Arial"/>
          <w:color w:val="000000"/>
          <w:spacing w:val="-3"/>
          <w:sz w:val="20"/>
          <w:szCs w:val="20"/>
        </w:rPr>
        <w:t xml:space="preserve"> </w:t>
      </w:r>
      <w:r w:rsidRPr="00EF7741">
        <w:rPr>
          <w:rFonts w:ascii="Arial" w:eastAsia="MS Mincho" w:hAnsi="Arial" w:cs="Arial"/>
          <w:color w:val="000000"/>
          <w:spacing w:val="-3"/>
          <w:sz w:val="20"/>
          <w:szCs w:val="20"/>
          <w:u w:val="single"/>
          <w:lang w:eastAsia="ja-JP"/>
        </w:rPr>
        <w:t>Section 52</w:t>
      </w:r>
      <w:r w:rsidRPr="00EF7741">
        <w:rPr>
          <w:rFonts w:ascii="Arial" w:eastAsia="MS Mincho" w:hAnsi="Arial" w:cs="Arial"/>
          <w:color w:val="000000"/>
          <w:spacing w:val="-3"/>
          <w:sz w:val="20"/>
          <w:szCs w:val="20"/>
          <w:lang w:eastAsia="ja-JP"/>
        </w:rPr>
        <w:t xml:space="preserve"> (Conflict of Interest); and </w:t>
      </w:r>
      <w:r w:rsidRPr="00EF7741">
        <w:rPr>
          <w:rFonts w:ascii="Arial" w:eastAsia="MS Mincho" w:hAnsi="Arial" w:cs="Arial"/>
          <w:color w:val="000000"/>
          <w:spacing w:val="-3"/>
          <w:sz w:val="20"/>
          <w:szCs w:val="20"/>
          <w:u w:val="single"/>
          <w:lang w:eastAsia="ja-JP"/>
        </w:rPr>
        <w:t>Section 53</w:t>
      </w:r>
      <w:r w:rsidRPr="00EF7741">
        <w:rPr>
          <w:rFonts w:ascii="Arial" w:eastAsia="MS Mincho" w:hAnsi="Arial" w:cs="Arial"/>
          <w:color w:val="000000"/>
          <w:spacing w:val="-3"/>
          <w:sz w:val="20"/>
          <w:szCs w:val="20"/>
          <w:lang w:eastAsia="ja-JP"/>
        </w:rPr>
        <w:t xml:space="preserve"> (Criminal and Background Checks). </w:t>
      </w:r>
    </w:p>
    <w:p w14:paraId="2D362A8C" w14:textId="0EC04009" w:rsidR="00750E9B" w:rsidRPr="00EF7741" w:rsidRDefault="00750E9B" w:rsidP="000A7714">
      <w:pPr>
        <w:tabs>
          <w:tab w:val="left" w:pos="-720"/>
          <w:tab w:val="left" w:pos="0"/>
        </w:tabs>
        <w:suppressAutoHyphens/>
        <w:spacing w:after="0" w:line="240" w:lineRule="auto"/>
        <w:ind w:left="720" w:hanging="720"/>
        <w:jc w:val="both"/>
        <w:rPr>
          <w:rFonts w:ascii="Arial" w:hAnsi="Arial" w:cs="Arial"/>
          <w:color w:val="000000"/>
          <w:spacing w:val="-3"/>
          <w:sz w:val="20"/>
          <w:szCs w:val="20"/>
        </w:rPr>
      </w:pPr>
    </w:p>
    <w:p w14:paraId="120B1B46" w14:textId="77777777" w:rsidR="00750E9B" w:rsidRPr="00EF7741" w:rsidRDefault="00750E9B" w:rsidP="000A7714">
      <w:pPr>
        <w:tabs>
          <w:tab w:val="left" w:pos="0"/>
        </w:tabs>
        <w:suppressAutoHyphens/>
        <w:spacing w:after="0" w:line="240" w:lineRule="auto"/>
        <w:jc w:val="both"/>
        <w:rPr>
          <w:rFonts w:ascii="Arial" w:hAnsi="Arial" w:cs="Arial"/>
          <w:color w:val="000000"/>
          <w:spacing w:val="-3"/>
          <w:sz w:val="20"/>
          <w:szCs w:val="20"/>
        </w:rPr>
      </w:pPr>
    </w:p>
    <w:p w14:paraId="4F21FACF" w14:textId="6FF46C94" w:rsidR="00750E9B" w:rsidRPr="000A7714" w:rsidRDefault="00750E9B" w:rsidP="000A7714">
      <w:pPr>
        <w:tabs>
          <w:tab w:val="left" w:pos="0"/>
        </w:tabs>
        <w:suppressAutoHyphens/>
        <w:spacing w:after="0" w:line="240" w:lineRule="auto"/>
        <w:ind w:left="720" w:hanging="720"/>
        <w:jc w:val="both"/>
        <w:rPr>
          <w:rFonts w:ascii="Arial" w:hAnsi="Arial" w:cs="Arial"/>
          <w:color w:val="000000"/>
          <w:spacing w:val="-3"/>
          <w:sz w:val="20"/>
          <w:szCs w:val="20"/>
        </w:rPr>
      </w:pPr>
      <w:r w:rsidRPr="00EF7741">
        <w:rPr>
          <w:rFonts w:ascii="Arial" w:hAnsi="Arial" w:cs="Arial"/>
          <w:color w:val="000000"/>
          <w:spacing w:val="-3"/>
          <w:sz w:val="20"/>
          <w:szCs w:val="20"/>
        </w:rPr>
        <w:t>F.</w:t>
      </w:r>
      <w:r w:rsidRPr="00EF7741">
        <w:rPr>
          <w:rFonts w:ascii="Arial" w:hAnsi="Arial" w:cs="Arial"/>
          <w:color w:val="000000"/>
          <w:spacing w:val="-3"/>
          <w:sz w:val="20"/>
          <w:szCs w:val="20"/>
        </w:rPr>
        <w:tab/>
      </w:r>
      <w:r w:rsidRPr="00EF7741">
        <w:rPr>
          <w:rFonts w:ascii="Arial" w:hAnsi="Arial" w:cs="Arial"/>
          <w:color w:val="000000"/>
          <w:spacing w:val="-3"/>
          <w:sz w:val="20"/>
          <w:szCs w:val="20"/>
          <w:u w:val="single"/>
        </w:rPr>
        <w:t>State Only Liable for Payment for Services Properly Provided Prior to Termination</w:t>
      </w:r>
      <w:r w:rsidRPr="00EF7741">
        <w:rPr>
          <w:rFonts w:ascii="Arial" w:hAnsi="Arial" w:cs="Arial"/>
          <w:color w:val="000000"/>
          <w:spacing w:val="-3"/>
          <w:sz w:val="20"/>
          <w:szCs w:val="20"/>
        </w:rPr>
        <w:t xml:space="preserve">. </w:t>
      </w:r>
      <w:r w:rsidR="00DF6FC3" w:rsidRPr="00EF7741">
        <w:rPr>
          <w:rFonts w:ascii="Arial" w:hAnsi="Arial" w:cs="Arial"/>
          <w:color w:val="000000"/>
          <w:spacing w:val="-3"/>
          <w:sz w:val="20"/>
          <w:szCs w:val="20"/>
        </w:rPr>
        <w:t>I</w:t>
      </w:r>
      <w:r w:rsidR="00DF6FC3" w:rsidRPr="00EF7741">
        <w:rPr>
          <w:rFonts w:ascii="Arial" w:eastAsia="MS Mincho" w:hAnsi="Arial" w:cs="Arial"/>
          <w:color w:val="000000"/>
          <w:spacing w:val="-3"/>
          <w:sz w:val="20"/>
          <w:szCs w:val="20"/>
          <w:lang w:eastAsia="ja-JP"/>
        </w:rPr>
        <w:t>f this Contract is terminated for any reason, the State shall only be liable for payment for services properly provided prior to the effective date of termination</w:t>
      </w:r>
      <w:r w:rsidR="00DF6FC3" w:rsidRPr="00EF7741">
        <w:rPr>
          <w:rFonts w:ascii="Arial" w:eastAsia="Times New Roman" w:hAnsi="Arial" w:cs="Arial"/>
          <w:color w:val="000000"/>
          <w:spacing w:val="-3"/>
          <w:sz w:val="20"/>
          <w:szCs w:val="20"/>
          <w:lang w:eastAsia="ja-JP"/>
        </w:rPr>
        <w:t xml:space="preserve"> </w:t>
      </w:r>
      <w:r w:rsidR="00DF6FC3" w:rsidRPr="00EF7741">
        <w:rPr>
          <w:rFonts w:ascii="Arial" w:eastAsia="MS Mincho" w:hAnsi="Arial" w:cs="Arial"/>
          <w:color w:val="000000"/>
          <w:spacing w:val="-3"/>
          <w:sz w:val="20"/>
          <w:szCs w:val="20"/>
          <w:lang w:eastAsia="ja-JP"/>
        </w:rPr>
        <w:t>with the exception, as set forth above in Section 13 [Continuity of Services] and only if applicable, that the State shall reimburse the Contractor for all reasonable phase-in, phase-out costs (i.e., costs incurred within the agreed period after contract expiration or termination that result from phase-in, phase-out operations).  The State shall not be liable for any costs incurred by the Contractor in reliance upon this Contract subsequent to the effective date of termination except as provided in Section 13 [Continuity of Services].</w:t>
      </w:r>
      <w:r w:rsidR="00DF6FC3" w:rsidRPr="000A7714">
        <w:rPr>
          <w:rFonts w:ascii="Arial" w:eastAsia="MS Mincho" w:hAnsi="Arial" w:cs="Arial"/>
          <w:color w:val="000000"/>
          <w:spacing w:val="-3"/>
          <w:sz w:val="20"/>
          <w:szCs w:val="20"/>
          <w:lang w:eastAsia="ja-JP"/>
        </w:rPr>
        <w:t xml:space="preserve">  </w:t>
      </w:r>
    </w:p>
    <w:p w14:paraId="659FC1BF" w14:textId="77777777" w:rsidR="00750E9B" w:rsidRPr="000A7714" w:rsidRDefault="00750E9B" w:rsidP="000A7714">
      <w:pPr>
        <w:spacing w:after="0" w:line="240" w:lineRule="auto"/>
        <w:jc w:val="both"/>
        <w:rPr>
          <w:rFonts w:ascii="Arial" w:hAnsi="Arial" w:cs="Arial"/>
          <w:b/>
          <w:sz w:val="20"/>
          <w:szCs w:val="20"/>
        </w:rPr>
      </w:pPr>
    </w:p>
    <w:p w14:paraId="3CD8A177" w14:textId="3C7A23A0"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4</w:t>
      </w:r>
      <w:r w:rsidR="002959AE" w:rsidRPr="000A7714">
        <w:rPr>
          <w:rFonts w:ascii="Arial" w:hAnsi="Arial" w:cs="Arial"/>
          <w:b/>
          <w:sz w:val="20"/>
          <w:szCs w:val="20"/>
        </w:rPr>
        <w:t>7</w:t>
      </w:r>
      <w:r w:rsidRPr="000A7714">
        <w:rPr>
          <w:rFonts w:ascii="Arial" w:hAnsi="Arial" w:cs="Arial"/>
          <w:b/>
          <w:sz w:val="20"/>
          <w:szCs w:val="20"/>
        </w:rPr>
        <w:t xml:space="preserve">.  </w:t>
      </w:r>
      <w:r w:rsidRPr="000A7714">
        <w:rPr>
          <w:rFonts w:ascii="Arial" w:hAnsi="Arial" w:cs="Arial"/>
          <w:b/>
          <w:sz w:val="20"/>
          <w:szCs w:val="20"/>
        </w:rPr>
        <w:tab/>
        <w:t xml:space="preserve">Travel. </w:t>
      </w:r>
    </w:p>
    <w:p w14:paraId="5DB72D57" w14:textId="77777777" w:rsidR="00750E9B" w:rsidRPr="000A7714" w:rsidRDefault="00750E9B" w:rsidP="000A7714">
      <w:pPr>
        <w:spacing w:after="0" w:line="240" w:lineRule="auto"/>
        <w:jc w:val="both"/>
        <w:rPr>
          <w:rFonts w:ascii="Arial" w:hAnsi="Arial" w:cs="Arial"/>
          <w:b/>
          <w:sz w:val="20"/>
          <w:szCs w:val="20"/>
        </w:rPr>
      </w:pPr>
    </w:p>
    <w:p w14:paraId="5A4F3903" w14:textId="36540BEB" w:rsidR="00750E9B" w:rsidRPr="000A7714" w:rsidRDefault="00F87C42" w:rsidP="000A7714">
      <w:pPr>
        <w:autoSpaceDE w:val="0"/>
        <w:autoSpaceDN w:val="0"/>
        <w:adjustRightInd w:val="0"/>
        <w:spacing w:after="0" w:line="240" w:lineRule="auto"/>
        <w:jc w:val="both"/>
        <w:rPr>
          <w:rFonts w:ascii="Arial" w:eastAsia="Times New Roman" w:hAnsi="Arial" w:cs="Arial"/>
          <w:sz w:val="20"/>
          <w:szCs w:val="20"/>
        </w:rPr>
      </w:pPr>
      <w:r w:rsidRPr="000A7714">
        <w:rPr>
          <w:rFonts w:ascii="Arial" w:eastAsia="Times New Roman" w:hAnsi="Arial" w:cs="Arial"/>
          <w:sz w:val="20"/>
          <w:szCs w:val="20"/>
        </w:rPr>
        <w:t xml:space="preserve">No expenses for travel will be reimbursed unless specifically authorized by this Contract.  Permitted expenses will be reimbursed at the rate paid by the State and in accordance with the </w:t>
      </w:r>
      <w:r w:rsidRPr="000A7714">
        <w:rPr>
          <w:rFonts w:ascii="Arial" w:eastAsia="Times New Roman" w:hAnsi="Arial" w:cs="Arial"/>
          <w:i/>
          <w:iCs/>
          <w:sz w:val="20"/>
          <w:szCs w:val="20"/>
        </w:rPr>
        <w:t>Indiana Department of Administration</w:t>
      </w:r>
      <w:r w:rsidRPr="000A7714">
        <w:rPr>
          <w:rFonts w:ascii="Arial" w:eastAsia="Times New Roman" w:hAnsi="Arial" w:cs="Arial"/>
          <w:i/>
          <w:sz w:val="20"/>
          <w:szCs w:val="20"/>
        </w:rPr>
        <w:t xml:space="preserve"> Travel Policy and Procedures </w:t>
      </w:r>
      <w:r w:rsidRPr="000A7714">
        <w:rPr>
          <w:rFonts w:ascii="Arial" w:eastAsia="Times New Roman" w:hAnsi="Arial" w:cs="Arial"/>
          <w:sz w:val="20"/>
          <w:szCs w:val="20"/>
        </w:rPr>
        <w:t xml:space="preserve">in effect at the time the expenditure is made.  Out-of-state travel requests must be reviewed by the State for availability of funds and for conformance with </w:t>
      </w:r>
      <w:r w:rsidRPr="000A7714">
        <w:rPr>
          <w:rFonts w:ascii="Arial" w:eastAsia="Times New Roman" w:hAnsi="Arial" w:cs="Arial"/>
          <w:i/>
          <w:sz w:val="20"/>
          <w:szCs w:val="20"/>
        </w:rPr>
        <w:t>Travel Policy</w:t>
      </w:r>
      <w:r w:rsidRPr="000A7714">
        <w:rPr>
          <w:rFonts w:ascii="Arial" w:eastAsia="Times New Roman" w:hAnsi="Arial" w:cs="Arial"/>
          <w:sz w:val="20"/>
          <w:szCs w:val="20"/>
        </w:rPr>
        <w:t xml:space="preserve"> guidelines.</w:t>
      </w:r>
    </w:p>
    <w:p w14:paraId="5FD68F88" w14:textId="77777777" w:rsidR="00F87C42" w:rsidRPr="000A7714" w:rsidRDefault="00F87C42" w:rsidP="000A7714">
      <w:pPr>
        <w:autoSpaceDE w:val="0"/>
        <w:autoSpaceDN w:val="0"/>
        <w:adjustRightInd w:val="0"/>
        <w:spacing w:after="0" w:line="240" w:lineRule="auto"/>
        <w:jc w:val="both"/>
        <w:rPr>
          <w:rFonts w:ascii="Arial" w:hAnsi="Arial" w:cs="Arial"/>
          <w:sz w:val="20"/>
          <w:szCs w:val="20"/>
        </w:rPr>
      </w:pPr>
    </w:p>
    <w:p w14:paraId="2C4B1004"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48.  </w:t>
      </w:r>
      <w:r w:rsidRPr="000A7714">
        <w:rPr>
          <w:rFonts w:ascii="Arial" w:hAnsi="Arial" w:cs="Arial"/>
          <w:b/>
          <w:sz w:val="20"/>
          <w:szCs w:val="20"/>
        </w:rPr>
        <w:tab/>
        <w:t>Waiver of Rights. [Modified]</w:t>
      </w:r>
    </w:p>
    <w:p w14:paraId="56B240D2" w14:textId="77777777" w:rsidR="00750E9B" w:rsidRPr="000A7714" w:rsidRDefault="00750E9B" w:rsidP="000A7714">
      <w:pPr>
        <w:spacing w:after="0" w:line="240" w:lineRule="auto"/>
        <w:jc w:val="both"/>
        <w:rPr>
          <w:rFonts w:ascii="Arial" w:hAnsi="Arial" w:cs="Arial"/>
          <w:b/>
          <w:sz w:val="20"/>
          <w:szCs w:val="20"/>
        </w:rPr>
      </w:pPr>
    </w:p>
    <w:p w14:paraId="7AF39DDC" w14:textId="77777777" w:rsidR="007207C0" w:rsidRPr="007207C0" w:rsidRDefault="007207C0" w:rsidP="000A7714">
      <w:pPr>
        <w:tabs>
          <w:tab w:val="num" w:pos="0"/>
        </w:tabs>
        <w:spacing w:after="0" w:line="240" w:lineRule="auto"/>
        <w:jc w:val="both"/>
        <w:rPr>
          <w:rFonts w:ascii="Arial" w:eastAsia="MS Mincho" w:hAnsi="Arial" w:cs="Arial"/>
          <w:b/>
          <w:bCs/>
          <w:sz w:val="20"/>
          <w:szCs w:val="26"/>
          <w:lang w:eastAsia="ja-JP"/>
        </w:rPr>
      </w:pPr>
      <w:r w:rsidRPr="007207C0">
        <w:rPr>
          <w:rFonts w:ascii="Arial" w:eastAsia="MS Mincho" w:hAnsi="Arial" w:cs="Arial"/>
          <w:bCs/>
          <w:sz w:val="20"/>
          <w:szCs w:val="26"/>
          <w:lang w:eastAsia="ja-JP"/>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  No waiver by the State of any breach of any provision of this Contract shall constitute a waiver of any prior, concurrent, or subsequent breach of the same or any other provisions hereof.</w:t>
      </w:r>
    </w:p>
    <w:p w14:paraId="785B1B5E" w14:textId="77777777" w:rsidR="00750E9B" w:rsidRPr="000A7714" w:rsidRDefault="00750E9B" w:rsidP="000A7714">
      <w:pPr>
        <w:spacing w:after="0" w:line="240" w:lineRule="auto"/>
        <w:jc w:val="both"/>
        <w:rPr>
          <w:rFonts w:ascii="Arial" w:hAnsi="Arial" w:cs="Arial"/>
          <w:b/>
          <w:sz w:val="20"/>
          <w:szCs w:val="20"/>
        </w:rPr>
      </w:pPr>
    </w:p>
    <w:p w14:paraId="5A35CD5F"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49.  </w:t>
      </w:r>
      <w:r w:rsidRPr="000A7714">
        <w:rPr>
          <w:rFonts w:ascii="Arial" w:hAnsi="Arial" w:cs="Arial"/>
          <w:b/>
          <w:sz w:val="20"/>
          <w:szCs w:val="20"/>
        </w:rPr>
        <w:tab/>
        <w:t xml:space="preserve">Work Standards. [Modified] </w:t>
      </w:r>
    </w:p>
    <w:p w14:paraId="5D14A8D3" w14:textId="77777777" w:rsidR="00750E9B" w:rsidRPr="000A7714" w:rsidRDefault="00750E9B" w:rsidP="000A7714">
      <w:pPr>
        <w:spacing w:after="0" w:line="240" w:lineRule="auto"/>
        <w:jc w:val="both"/>
        <w:rPr>
          <w:rFonts w:ascii="Arial" w:hAnsi="Arial" w:cs="Arial"/>
          <w:b/>
          <w:sz w:val="20"/>
          <w:szCs w:val="20"/>
        </w:rPr>
      </w:pPr>
    </w:p>
    <w:p w14:paraId="2F230B0F" w14:textId="77777777" w:rsidR="003E5901" w:rsidRPr="003E5901" w:rsidRDefault="003E5901" w:rsidP="000A7714">
      <w:pPr>
        <w:spacing w:after="0" w:line="240" w:lineRule="auto"/>
        <w:jc w:val="both"/>
        <w:rPr>
          <w:rFonts w:ascii="Arial" w:eastAsia="MS Mincho" w:hAnsi="Arial" w:cs="Arial"/>
          <w:bCs/>
          <w:sz w:val="20"/>
          <w:szCs w:val="26"/>
          <w:lang w:eastAsia="ja-JP"/>
        </w:rPr>
      </w:pPr>
      <w:r w:rsidRPr="003E5901">
        <w:rPr>
          <w:rFonts w:ascii="Arial" w:eastAsia="MS Mincho" w:hAnsi="Arial" w:cs="Arial"/>
          <w:bCs/>
          <w:sz w:val="20"/>
          <w:szCs w:val="26"/>
          <w:lang w:eastAsia="ja-JP"/>
        </w:rPr>
        <w:t>The Contractor shall execute its responsibilities by following and applying at all times the highest professional and technical guidelines and standards applicable to the services it provides pursuant to this Contract.  The Contractor is responsible for ensuring that its employees, agents, and any subcontractors conform to the professional and technical guidelines and standards applicable to all services and programs that the Contractor provides under this Contract.  If the State becomes dissatisfied with the work product of or the working relationship with those individuals assigned to work on this Contract and/or those individuals assigned to provide any of the services pursuant to this Contract, the State may request in writing the replacement of any or all such individuals, and the Contractor shall grant such request.</w:t>
      </w:r>
    </w:p>
    <w:p w14:paraId="44792F5D" w14:textId="77777777" w:rsidR="00750E9B" w:rsidRPr="000A7714" w:rsidRDefault="00750E9B" w:rsidP="000A7714">
      <w:pPr>
        <w:spacing w:after="0" w:line="240" w:lineRule="auto"/>
        <w:jc w:val="both"/>
        <w:rPr>
          <w:rFonts w:ascii="Arial" w:hAnsi="Arial" w:cs="Arial"/>
          <w:sz w:val="20"/>
          <w:szCs w:val="20"/>
        </w:rPr>
      </w:pPr>
    </w:p>
    <w:p w14:paraId="781ADD5F" w14:textId="77777777" w:rsidR="00750E9B" w:rsidRPr="000A7714" w:rsidRDefault="00750E9B" w:rsidP="000A7714">
      <w:pPr>
        <w:spacing w:after="0" w:line="240" w:lineRule="auto"/>
        <w:jc w:val="both"/>
        <w:rPr>
          <w:rFonts w:ascii="Arial" w:hAnsi="Arial" w:cs="Arial"/>
          <w:b/>
          <w:sz w:val="20"/>
          <w:szCs w:val="20"/>
        </w:rPr>
      </w:pPr>
      <w:r w:rsidRPr="000A7714">
        <w:rPr>
          <w:rFonts w:ascii="Arial" w:hAnsi="Arial" w:cs="Arial"/>
          <w:b/>
          <w:sz w:val="20"/>
          <w:szCs w:val="20"/>
        </w:rPr>
        <w:t xml:space="preserve">50.  </w:t>
      </w:r>
      <w:r w:rsidRPr="000A7714">
        <w:rPr>
          <w:rFonts w:ascii="Arial" w:hAnsi="Arial" w:cs="Arial"/>
          <w:b/>
          <w:sz w:val="20"/>
          <w:szCs w:val="20"/>
        </w:rPr>
        <w:tab/>
        <w:t>Reports and Records Concerning Services. [Added]</w:t>
      </w:r>
    </w:p>
    <w:p w14:paraId="39AB7681" w14:textId="77777777" w:rsidR="00750E9B" w:rsidRPr="000A7714" w:rsidRDefault="00750E9B" w:rsidP="000A7714">
      <w:pPr>
        <w:spacing w:after="0" w:line="240" w:lineRule="auto"/>
        <w:jc w:val="both"/>
        <w:rPr>
          <w:rFonts w:ascii="Arial" w:hAnsi="Arial" w:cs="Arial"/>
          <w:sz w:val="20"/>
          <w:szCs w:val="20"/>
        </w:rPr>
      </w:pPr>
    </w:p>
    <w:p w14:paraId="01EE0969"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A.</w:t>
      </w:r>
      <w:r w:rsidRPr="000A7714">
        <w:rPr>
          <w:rFonts w:ascii="Arial" w:hAnsi="Arial" w:cs="Arial"/>
          <w:sz w:val="20"/>
          <w:szCs w:val="20"/>
        </w:rPr>
        <w:tab/>
        <w:t xml:space="preserve">In addition to any reports and case record documentation required by any previous provisions of this Contract, the Contractor shall prepare, maintain, and timely provide to the State, upon request, any statistical reports, program reports, other reports, or other information requested by the State relating to the services provided by the Contractor pursuant to this Contract in the format designed by the Contractor and approved by the State </w:t>
      </w:r>
      <w:r w:rsidRPr="000A7714">
        <w:rPr>
          <w:rFonts w:ascii="Arial" w:hAnsi="Arial" w:cs="Arial"/>
          <w:sz w:val="20"/>
          <w:szCs w:val="20"/>
          <w:u w:val="single"/>
        </w:rPr>
        <w:t>or</w:t>
      </w:r>
      <w:r w:rsidRPr="000A7714">
        <w:rPr>
          <w:rFonts w:ascii="Arial" w:hAnsi="Arial" w:cs="Arial"/>
          <w:sz w:val="20"/>
          <w:szCs w:val="20"/>
        </w:rPr>
        <w:t xml:space="preserve"> in the format requested by the State, including, but not limited to, reports/information incident to monitoring or evaluating performance by the Contractor of the services specified in this Contract, </w:t>
      </w:r>
      <w:r w:rsidRPr="000A7714">
        <w:rPr>
          <w:rFonts w:ascii="Arial" w:hAnsi="Arial" w:cs="Arial"/>
          <w:sz w:val="20"/>
          <w:szCs w:val="20"/>
          <w:u w:val="single"/>
        </w:rPr>
        <w:t>and/or</w:t>
      </w:r>
      <w:r w:rsidRPr="000A7714">
        <w:rPr>
          <w:rFonts w:ascii="Arial" w:hAnsi="Arial" w:cs="Arial"/>
          <w:sz w:val="20"/>
          <w:szCs w:val="20"/>
        </w:rPr>
        <w:t xml:space="preserve"> any statistical and program reports as are required by any laws, regulations, or polices of the United States or the state of Indiana that are applicable to the use of funds paid to the Contractor pursuant to this Contract.</w:t>
      </w:r>
    </w:p>
    <w:p w14:paraId="23EBACC1" w14:textId="77777777" w:rsidR="00750E9B" w:rsidRPr="000A7714" w:rsidRDefault="00750E9B" w:rsidP="000A7714">
      <w:pPr>
        <w:spacing w:after="0" w:line="240" w:lineRule="auto"/>
        <w:jc w:val="both"/>
        <w:rPr>
          <w:rFonts w:ascii="Arial" w:hAnsi="Arial" w:cs="Arial"/>
          <w:sz w:val="20"/>
          <w:szCs w:val="20"/>
        </w:rPr>
      </w:pPr>
    </w:p>
    <w:p w14:paraId="234F3704" w14:textId="77777777" w:rsidR="00750E9B" w:rsidRPr="000A7714" w:rsidRDefault="00750E9B" w:rsidP="000A7714">
      <w:pPr>
        <w:spacing w:after="0" w:line="240" w:lineRule="auto"/>
        <w:ind w:left="720"/>
        <w:jc w:val="both"/>
        <w:rPr>
          <w:rFonts w:ascii="Arial" w:hAnsi="Arial" w:cs="Arial"/>
          <w:sz w:val="20"/>
          <w:szCs w:val="20"/>
        </w:rPr>
      </w:pPr>
      <w:r w:rsidRPr="000A7714">
        <w:rPr>
          <w:rFonts w:ascii="Arial" w:hAnsi="Arial" w:cs="Arial"/>
          <w:sz w:val="20"/>
          <w:szCs w:val="20"/>
        </w:rPr>
        <w:t>In order to comply with this paragraph A, the Contractor shall, if requested by DCS, be required to submit reports in accordance with whatever frequency is requested by DCS (monthly, quarterly, or more or less frequent), with respect to services provided to a child or family referred to the Contractor for provision or delivery of services pursuant to this Contract or with respect to any other services performed or any other issues pertinent to this Contract. These reports must contain all of the information requested by the State and must conform to the format and content of the reporting procedure specified by the State.</w:t>
      </w:r>
    </w:p>
    <w:p w14:paraId="30FE6933" w14:textId="77777777" w:rsidR="00750E9B" w:rsidRPr="000A7714" w:rsidRDefault="00750E9B" w:rsidP="000A7714">
      <w:pPr>
        <w:spacing w:after="0" w:line="240" w:lineRule="auto"/>
        <w:jc w:val="both"/>
        <w:rPr>
          <w:rFonts w:ascii="Arial" w:hAnsi="Arial" w:cs="Arial"/>
          <w:sz w:val="20"/>
          <w:szCs w:val="20"/>
        </w:rPr>
      </w:pPr>
    </w:p>
    <w:p w14:paraId="2B168DB7"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B.</w:t>
      </w:r>
      <w:r w:rsidRPr="000A7714">
        <w:rPr>
          <w:rFonts w:ascii="Arial" w:hAnsi="Arial" w:cs="Arial"/>
          <w:sz w:val="20"/>
          <w:szCs w:val="20"/>
        </w:rPr>
        <w:tab/>
        <w:t xml:space="preserve">This Section 50 (including all of its subsections) applies to any services that the Contractor provides pursuant to this Contract, including, but not limited to, all services to a particular child or family referred to the Contractor pursuant to this Contract, including (if applicable) any services related to probation.  </w:t>
      </w:r>
    </w:p>
    <w:p w14:paraId="1B476433" w14:textId="77777777" w:rsidR="00750E9B" w:rsidRPr="000A7714" w:rsidRDefault="00750E9B" w:rsidP="000A7714">
      <w:pPr>
        <w:spacing w:after="0" w:line="240" w:lineRule="auto"/>
        <w:jc w:val="both"/>
        <w:rPr>
          <w:rFonts w:ascii="Arial" w:hAnsi="Arial" w:cs="Arial"/>
          <w:sz w:val="20"/>
          <w:szCs w:val="20"/>
        </w:rPr>
      </w:pPr>
    </w:p>
    <w:p w14:paraId="1CDBAD48"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C.</w:t>
      </w:r>
      <w:r w:rsidRPr="000A7714">
        <w:rPr>
          <w:rFonts w:ascii="Arial" w:hAnsi="Arial" w:cs="Arial"/>
          <w:sz w:val="20"/>
          <w:szCs w:val="20"/>
        </w:rPr>
        <w:tab/>
        <w:t>The Contractor shall cooperate with the State in any utilization review and shall, if requested, conduct or submit to any audit(s) requested by the State in addition to the audit following expiration or termination of this Contract required under Section 7 [Audits and Monitoring] of this Contract.</w:t>
      </w:r>
    </w:p>
    <w:p w14:paraId="329351D6" w14:textId="77777777" w:rsidR="00750E9B" w:rsidRPr="000A7714" w:rsidRDefault="00750E9B" w:rsidP="000A7714">
      <w:pPr>
        <w:spacing w:after="0" w:line="240" w:lineRule="auto"/>
        <w:jc w:val="both"/>
        <w:rPr>
          <w:rFonts w:ascii="Arial" w:hAnsi="Arial" w:cs="Arial"/>
          <w:sz w:val="20"/>
          <w:szCs w:val="20"/>
        </w:rPr>
      </w:pPr>
    </w:p>
    <w:p w14:paraId="58B75ECD"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D.</w:t>
      </w:r>
      <w:r w:rsidRPr="000A7714">
        <w:rPr>
          <w:rFonts w:ascii="Arial" w:hAnsi="Arial" w:cs="Arial"/>
          <w:sz w:val="20"/>
          <w:szCs w:val="20"/>
        </w:rPr>
        <w:tab/>
        <w:t>Prompt compliance by the Contractor with a request by the State to submit program and financial documentation during the term of this Contract is critical to this Contract. A failure of the Contractor to comply with any such request could result in immediate suspension of payments hereunder or termination of this Contract by the State.</w:t>
      </w:r>
    </w:p>
    <w:p w14:paraId="0DBCB312" w14:textId="77777777" w:rsidR="00750E9B" w:rsidRPr="000A7714" w:rsidRDefault="00750E9B" w:rsidP="000A7714">
      <w:pPr>
        <w:spacing w:after="0" w:line="240" w:lineRule="auto"/>
        <w:jc w:val="both"/>
        <w:rPr>
          <w:rFonts w:ascii="Arial" w:hAnsi="Arial" w:cs="Arial"/>
          <w:sz w:val="20"/>
          <w:szCs w:val="20"/>
        </w:rPr>
      </w:pPr>
    </w:p>
    <w:p w14:paraId="1B2E6FCA"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lastRenderedPageBreak/>
        <w:t>E.</w:t>
      </w:r>
      <w:r w:rsidRPr="000A7714">
        <w:rPr>
          <w:rFonts w:ascii="Arial" w:hAnsi="Arial" w:cs="Arial"/>
          <w:sz w:val="20"/>
          <w:szCs w:val="20"/>
        </w:rPr>
        <w:tab/>
        <w:t xml:space="preserve">In the event the contents of any report </w:t>
      </w:r>
      <w:proofErr w:type="gramStart"/>
      <w:r w:rsidRPr="000A7714">
        <w:rPr>
          <w:rFonts w:ascii="Arial" w:hAnsi="Arial" w:cs="Arial"/>
          <w:sz w:val="20"/>
          <w:szCs w:val="20"/>
        </w:rPr>
        <w:t>is</w:t>
      </w:r>
      <w:proofErr w:type="gramEnd"/>
      <w:r w:rsidRPr="000A7714">
        <w:rPr>
          <w:rFonts w:ascii="Arial" w:hAnsi="Arial" w:cs="Arial"/>
          <w:sz w:val="20"/>
          <w:szCs w:val="20"/>
        </w:rPr>
        <w:t xml:space="preserve"> considered deficient by the State, the State will so notify the Contractor in writing, not later than thirty (30) days after receipt of the report. The notice will specify the nature of the deficiency and the corrective action or information needed. The Contractor shall submit to the State any revised or supplemental report within thirty (30) days after the date of the deficiency notice.</w:t>
      </w:r>
    </w:p>
    <w:p w14:paraId="5F835F57" w14:textId="77777777" w:rsidR="00750E9B" w:rsidRPr="000A7714" w:rsidRDefault="00750E9B" w:rsidP="000A7714">
      <w:pPr>
        <w:spacing w:after="0" w:line="240" w:lineRule="auto"/>
        <w:jc w:val="both"/>
        <w:rPr>
          <w:rFonts w:ascii="Arial" w:hAnsi="Arial" w:cs="Arial"/>
          <w:sz w:val="20"/>
          <w:szCs w:val="20"/>
        </w:rPr>
      </w:pPr>
    </w:p>
    <w:p w14:paraId="4DED66F8"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F.</w:t>
      </w:r>
      <w:r w:rsidRPr="000A7714">
        <w:rPr>
          <w:rFonts w:ascii="Arial" w:hAnsi="Arial" w:cs="Arial"/>
          <w:sz w:val="20"/>
          <w:szCs w:val="20"/>
        </w:rPr>
        <w:tab/>
        <w:t>The Contractor shall maintain records as necessary or appropriate to document services provided pursuant to this Contract. Those records shall include, but not be limited to, documentation relating to, or the time and place of meeting with, persons served by the Contractor and the persons who attended those meetings and copies of any reports or other materials representing the work product of any services provided by the Contractor pursuant to this Contract.</w:t>
      </w:r>
    </w:p>
    <w:p w14:paraId="2794142F" w14:textId="77777777" w:rsidR="00750E9B" w:rsidRPr="000A7714" w:rsidRDefault="00750E9B" w:rsidP="000A7714">
      <w:pPr>
        <w:spacing w:after="0" w:line="240" w:lineRule="auto"/>
        <w:jc w:val="both"/>
        <w:rPr>
          <w:rFonts w:ascii="Arial" w:hAnsi="Arial" w:cs="Arial"/>
          <w:sz w:val="20"/>
          <w:szCs w:val="20"/>
        </w:rPr>
      </w:pPr>
    </w:p>
    <w:p w14:paraId="76D70B9D" w14:textId="43E1BEEC"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b/>
          <w:sz w:val="20"/>
          <w:szCs w:val="20"/>
        </w:rPr>
        <w:t>51.</w:t>
      </w:r>
      <w:r w:rsidRPr="000A7714">
        <w:rPr>
          <w:rFonts w:ascii="Arial" w:hAnsi="Arial" w:cs="Arial"/>
          <w:b/>
          <w:sz w:val="20"/>
          <w:szCs w:val="20"/>
        </w:rPr>
        <w:tab/>
      </w:r>
      <w:bookmarkStart w:id="37" w:name="OLE_LINK1"/>
      <w:bookmarkStart w:id="38" w:name="OLE_LINK2"/>
      <w:r w:rsidRPr="000A7714">
        <w:rPr>
          <w:rFonts w:ascii="Arial" w:hAnsi="Arial" w:cs="Arial"/>
          <w:b/>
          <w:color w:val="000000"/>
          <w:spacing w:val="-3"/>
          <w:sz w:val="20"/>
          <w:szCs w:val="20"/>
        </w:rPr>
        <w:t>Delivery of Documents, Files, Data, Studies or Reports to the State Upon Termination or Expiration of this Contract. [Added]</w:t>
      </w:r>
    </w:p>
    <w:bookmarkEnd w:id="37"/>
    <w:bookmarkEnd w:id="38"/>
    <w:p w14:paraId="32E57D3F" w14:textId="77777777" w:rsidR="00750E9B" w:rsidRPr="000A7714" w:rsidRDefault="00750E9B" w:rsidP="000A7714">
      <w:pPr>
        <w:spacing w:after="0" w:line="240" w:lineRule="auto"/>
        <w:jc w:val="both"/>
        <w:rPr>
          <w:rFonts w:ascii="Arial" w:hAnsi="Arial" w:cs="Arial"/>
          <w:b/>
          <w:color w:val="000000"/>
          <w:spacing w:val="-3"/>
          <w:sz w:val="20"/>
          <w:szCs w:val="20"/>
          <w:u w:val="single"/>
        </w:rPr>
      </w:pPr>
    </w:p>
    <w:p w14:paraId="2902B36E" w14:textId="77777777" w:rsidR="00750E9B" w:rsidRPr="000A7714" w:rsidRDefault="00750E9B" w:rsidP="000A7714">
      <w:pPr>
        <w:spacing w:after="0" w:line="240" w:lineRule="auto"/>
        <w:jc w:val="both"/>
        <w:rPr>
          <w:rFonts w:ascii="Arial" w:hAnsi="Arial" w:cs="Arial"/>
          <w:color w:val="000000"/>
          <w:sz w:val="20"/>
          <w:szCs w:val="20"/>
        </w:rPr>
      </w:pPr>
      <w:r w:rsidRPr="000A7714">
        <w:rPr>
          <w:rFonts w:ascii="Arial" w:hAnsi="Arial" w:cs="Arial"/>
          <w:color w:val="000000"/>
          <w:sz w:val="20"/>
          <w:szCs w:val="20"/>
        </w:rPr>
        <w:t>Upon expiration or termination of this Contract, all documents, files, data, studies or reports prepared by the Contractor or any subcontractor pursuant to this Contract, and any supplies purchased by the Contractor or any subcontractor with funds received through this Contract, shall be delivered to the State. The State may require the transfer of records, documents, or supplies to its own offices or to a designated successor.</w:t>
      </w:r>
    </w:p>
    <w:p w14:paraId="67AA38C2" w14:textId="77777777" w:rsidR="00750E9B" w:rsidRPr="000A7714" w:rsidRDefault="00750E9B" w:rsidP="000A7714">
      <w:pPr>
        <w:tabs>
          <w:tab w:val="center" w:pos="4680"/>
        </w:tabs>
        <w:suppressAutoHyphens/>
        <w:spacing w:after="0" w:line="240" w:lineRule="auto"/>
        <w:jc w:val="both"/>
        <w:rPr>
          <w:rFonts w:ascii="Arial" w:hAnsi="Arial" w:cs="Arial"/>
          <w:b/>
          <w:color w:val="000000"/>
          <w:spacing w:val="-3"/>
          <w:sz w:val="20"/>
          <w:szCs w:val="20"/>
        </w:rPr>
      </w:pPr>
    </w:p>
    <w:p w14:paraId="0850545B" w14:textId="77777777" w:rsidR="00750E9B" w:rsidRPr="000A7714" w:rsidRDefault="00750E9B" w:rsidP="000A7714">
      <w:pPr>
        <w:tabs>
          <w:tab w:val="left" w:pos="720"/>
          <w:tab w:val="center" w:pos="4680"/>
        </w:tabs>
        <w:suppressAutoHyphens/>
        <w:spacing w:after="0" w:line="240" w:lineRule="auto"/>
        <w:jc w:val="both"/>
        <w:rPr>
          <w:rFonts w:ascii="Arial" w:hAnsi="Arial" w:cs="Arial"/>
          <w:b/>
          <w:color w:val="000000"/>
          <w:spacing w:val="-3"/>
          <w:sz w:val="20"/>
          <w:szCs w:val="20"/>
        </w:rPr>
      </w:pPr>
      <w:r w:rsidRPr="000A7714">
        <w:rPr>
          <w:rFonts w:ascii="Arial" w:hAnsi="Arial" w:cs="Arial"/>
          <w:b/>
          <w:color w:val="000000"/>
          <w:spacing w:val="-3"/>
          <w:sz w:val="20"/>
          <w:szCs w:val="20"/>
        </w:rPr>
        <w:t>52.</w:t>
      </w:r>
      <w:r w:rsidRPr="000A7714">
        <w:rPr>
          <w:rFonts w:ascii="Arial" w:hAnsi="Arial" w:cs="Arial"/>
          <w:b/>
          <w:color w:val="000000"/>
          <w:spacing w:val="-3"/>
          <w:sz w:val="20"/>
          <w:szCs w:val="20"/>
        </w:rPr>
        <w:tab/>
        <w:t>Conflict of Interest. [Added]</w:t>
      </w:r>
    </w:p>
    <w:p w14:paraId="0CC0CD6D" w14:textId="77777777" w:rsidR="00750E9B" w:rsidRPr="000A7714" w:rsidRDefault="00750E9B" w:rsidP="000A7714">
      <w:pPr>
        <w:tabs>
          <w:tab w:val="left" w:pos="720"/>
          <w:tab w:val="center" w:pos="4680"/>
        </w:tabs>
        <w:suppressAutoHyphens/>
        <w:spacing w:after="0" w:line="240" w:lineRule="auto"/>
        <w:jc w:val="both"/>
        <w:rPr>
          <w:rFonts w:ascii="Arial" w:hAnsi="Arial" w:cs="Arial"/>
          <w:color w:val="000000"/>
          <w:spacing w:val="-3"/>
          <w:sz w:val="20"/>
          <w:szCs w:val="20"/>
        </w:rPr>
      </w:pPr>
    </w:p>
    <w:p w14:paraId="5B958212" w14:textId="77777777" w:rsidR="00750E9B" w:rsidRPr="000A7714" w:rsidRDefault="00750E9B" w:rsidP="000A7714">
      <w:pPr>
        <w:tabs>
          <w:tab w:val="left" w:pos="-720"/>
          <w:tab w:val="left" w:pos="720"/>
          <w:tab w:val="num" w:pos="1440"/>
        </w:tabs>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A.</w:t>
      </w:r>
      <w:r w:rsidRPr="000A7714">
        <w:rPr>
          <w:rFonts w:ascii="Arial" w:hAnsi="Arial" w:cs="Arial"/>
          <w:color w:val="000000"/>
          <w:spacing w:val="-3"/>
          <w:sz w:val="20"/>
          <w:szCs w:val="20"/>
        </w:rPr>
        <w:tab/>
        <w:t xml:space="preserve">Paragraphs B through E of this Section apply if the Contractor is an individual, a corporation that issues stock to individuals representing ownership shares of the corporation, a partnership, a limited liability company, or any other form of business organization or association the members or owners of which could receive a personal financial benefit or increase in personal net worth attributable to income or profits received by the organization (exclusive of compensation in the form of salary or wages paid for services rendered to the organization). This Section, other than Paragraph F, does not apply if the Contractor is a nonprofit corporation, a school or university that is not organized or operated for the financial benefit or profit of individual owners, or an agency of a political subdivision or other governmental organization. </w:t>
      </w:r>
    </w:p>
    <w:p w14:paraId="11ABE494" w14:textId="77777777" w:rsidR="00750E9B" w:rsidRPr="000A7714" w:rsidRDefault="00750E9B" w:rsidP="000A7714">
      <w:pPr>
        <w:tabs>
          <w:tab w:val="left" w:pos="-720"/>
        </w:tabs>
        <w:suppressAutoHyphens/>
        <w:spacing w:after="0" w:line="240" w:lineRule="auto"/>
        <w:jc w:val="both"/>
        <w:rPr>
          <w:rFonts w:ascii="Arial" w:hAnsi="Arial" w:cs="Arial"/>
          <w:color w:val="000000"/>
          <w:spacing w:val="-3"/>
          <w:sz w:val="20"/>
          <w:szCs w:val="20"/>
        </w:rPr>
      </w:pPr>
    </w:p>
    <w:p w14:paraId="0A6CB4CC" w14:textId="77777777" w:rsidR="00750E9B" w:rsidRPr="000A7714" w:rsidRDefault="00750E9B" w:rsidP="000A7714">
      <w:pPr>
        <w:tabs>
          <w:tab w:val="left" w:pos="-720"/>
          <w:tab w:val="left" w:pos="0"/>
          <w:tab w:val="left" w:pos="720"/>
          <w:tab w:val="num" w:pos="144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B.</w:t>
      </w:r>
      <w:r w:rsidRPr="000A7714">
        <w:rPr>
          <w:rFonts w:ascii="Arial" w:hAnsi="Arial" w:cs="Arial"/>
          <w:color w:val="000000"/>
          <w:spacing w:val="-3"/>
          <w:sz w:val="20"/>
          <w:szCs w:val="20"/>
        </w:rPr>
        <w:tab/>
        <w:t>As used in this Section:</w:t>
      </w:r>
    </w:p>
    <w:p w14:paraId="07609DFA" w14:textId="77777777" w:rsidR="00750E9B" w:rsidRPr="000A7714" w:rsidRDefault="00750E9B" w:rsidP="000A7714">
      <w:pPr>
        <w:tabs>
          <w:tab w:val="left" w:pos="-720"/>
        </w:tabs>
        <w:suppressAutoHyphens/>
        <w:spacing w:after="0" w:line="240" w:lineRule="auto"/>
        <w:jc w:val="both"/>
        <w:rPr>
          <w:rFonts w:ascii="Arial" w:hAnsi="Arial" w:cs="Arial"/>
          <w:color w:val="000000"/>
          <w:spacing w:val="-3"/>
          <w:sz w:val="20"/>
          <w:szCs w:val="20"/>
        </w:rPr>
      </w:pPr>
    </w:p>
    <w:p w14:paraId="20992536"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ab/>
        <w:t>"Immediate family" means the spouse and the unemancipated children of an individual.</w:t>
      </w:r>
    </w:p>
    <w:p w14:paraId="2E355499"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p>
    <w:p w14:paraId="4EFB2C1A"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ab/>
        <w:t>"Interested party" means:</w:t>
      </w:r>
    </w:p>
    <w:p w14:paraId="14D7B5F8"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p>
    <w:p w14:paraId="326C9A60"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ab/>
      </w:r>
      <w:r w:rsidRPr="000A7714">
        <w:rPr>
          <w:rFonts w:ascii="Arial" w:hAnsi="Arial" w:cs="Arial"/>
          <w:color w:val="000000"/>
          <w:spacing w:val="-3"/>
          <w:sz w:val="20"/>
          <w:szCs w:val="20"/>
        </w:rPr>
        <w:tab/>
        <w:t>(1)</w:t>
      </w:r>
      <w:r w:rsidRPr="000A7714">
        <w:rPr>
          <w:rFonts w:ascii="Arial" w:hAnsi="Arial" w:cs="Arial"/>
          <w:color w:val="000000"/>
          <w:spacing w:val="-3"/>
          <w:sz w:val="20"/>
          <w:szCs w:val="20"/>
        </w:rPr>
        <w:tab/>
        <w:t>The individual executing this Contract;</w:t>
      </w:r>
    </w:p>
    <w:p w14:paraId="0B6B1FF5" w14:textId="77777777" w:rsidR="00750E9B" w:rsidRPr="000A7714" w:rsidRDefault="00750E9B" w:rsidP="000A7714">
      <w:pPr>
        <w:tabs>
          <w:tab w:val="left" w:pos="-720"/>
          <w:tab w:val="left" w:pos="0"/>
        </w:tabs>
        <w:suppressAutoHyphens/>
        <w:spacing w:after="0" w:line="240" w:lineRule="auto"/>
        <w:jc w:val="both"/>
        <w:rPr>
          <w:rFonts w:ascii="Arial" w:hAnsi="Arial" w:cs="Arial"/>
          <w:color w:val="000000"/>
          <w:spacing w:val="-3"/>
          <w:sz w:val="20"/>
          <w:szCs w:val="20"/>
        </w:rPr>
      </w:pPr>
    </w:p>
    <w:p w14:paraId="27B5ADA2" w14:textId="77777777" w:rsidR="00750E9B" w:rsidRPr="000A7714" w:rsidRDefault="00750E9B" w:rsidP="000A7714">
      <w:pPr>
        <w:tabs>
          <w:tab w:val="left" w:pos="-720"/>
          <w:tab w:val="left" w:pos="0"/>
        </w:tabs>
        <w:suppressAutoHyphens/>
        <w:spacing w:after="0" w:line="240" w:lineRule="auto"/>
        <w:ind w:left="2160" w:hanging="720"/>
        <w:jc w:val="both"/>
        <w:rPr>
          <w:rFonts w:ascii="Arial" w:hAnsi="Arial" w:cs="Arial"/>
          <w:color w:val="000000"/>
          <w:spacing w:val="-3"/>
          <w:sz w:val="20"/>
          <w:szCs w:val="20"/>
        </w:rPr>
      </w:pPr>
      <w:r w:rsidRPr="000A7714">
        <w:rPr>
          <w:rFonts w:ascii="Arial" w:hAnsi="Arial" w:cs="Arial"/>
          <w:color w:val="000000"/>
          <w:spacing w:val="-3"/>
          <w:sz w:val="20"/>
          <w:szCs w:val="20"/>
        </w:rPr>
        <w:t>(2)</w:t>
      </w:r>
      <w:r w:rsidRPr="000A7714">
        <w:rPr>
          <w:rFonts w:ascii="Arial" w:hAnsi="Arial" w:cs="Arial"/>
          <w:color w:val="000000"/>
          <w:spacing w:val="-3"/>
          <w:sz w:val="20"/>
          <w:szCs w:val="20"/>
        </w:rPr>
        <w:tab/>
        <w:t xml:space="preserve">An individual who has an interest of three percent (3%) or more of the Contractor, if the Contractor is not an individual; or </w:t>
      </w:r>
    </w:p>
    <w:p w14:paraId="7FD2D918" w14:textId="77777777" w:rsidR="00750E9B" w:rsidRPr="000A7714" w:rsidRDefault="00750E9B" w:rsidP="000A7714">
      <w:pPr>
        <w:tabs>
          <w:tab w:val="left" w:pos="-720"/>
          <w:tab w:val="left" w:pos="0"/>
        </w:tabs>
        <w:suppressAutoHyphens/>
        <w:spacing w:after="0" w:line="240" w:lineRule="auto"/>
        <w:ind w:left="1440" w:hanging="720"/>
        <w:jc w:val="both"/>
        <w:rPr>
          <w:rFonts w:ascii="Arial" w:hAnsi="Arial" w:cs="Arial"/>
          <w:color w:val="000000"/>
          <w:spacing w:val="-3"/>
          <w:sz w:val="20"/>
          <w:szCs w:val="20"/>
        </w:rPr>
      </w:pPr>
    </w:p>
    <w:p w14:paraId="56DF653A" w14:textId="77777777" w:rsidR="00750E9B" w:rsidRPr="000A7714" w:rsidRDefault="00750E9B" w:rsidP="000A7714">
      <w:pPr>
        <w:tabs>
          <w:tab w:val="left" w:pos="-720"/>
          <w:tab w:val="left" w:pos="0"/>
        </w:tabs>
        <w:suppressAutoHyphens/>
        <w:spacing w:after="0" w:line="240" w:lineRule="auto"/>
        <w:ind w:left="2160" w:hanging="720"/>
        <w:jc w:val="both"/>
        <w:rPr>
          <w:rFonts w:ascii="Arial" w:hAnsi="Arial" w:cs="Arial"/>
          <w:color w:val="000000"/>
          <w:spacing w:val="-3"/>
          <w:sz w:val="20"/>
          <w:szCs w:val="20"/>
        </w:rPr>
      </w:pPr>
      <w:r w:rsidRPr="000A7714">
        <w:rPr>
          <w:rFonts w:ascii="Arial" w:hAnsi="Arial" w:cs="Arial"/>
          <w:color w:val="000000"/>
          <w:spacing w:val="-3"/>
          <w:sz w:val="20"/>
          <w:szCs w:val="20"/>
        </w:rPr>
        <w:t>(3)</w:t>
      </w:r>
      <w:r w:rsidRPr="000A7714">
        <w:rPr>
          <w:rFonts w:ascii="Arial" w:hAnsi="Arial" w:cs="Arial"/>
          <w:color w:val="000000"/>
          <w:spacing w:val="-3"/>
          <w:sz w:val="20"/>
          <w:szCs w:val="20"/>
        </w:rPr>
        <w:tab/>
        <w:t>Any member of the immediate family of an individual specified under subdivision 1 or 2.</w:t>
      </w:r>
    </w:p>
    <w:p w14:paraId="533B577B" w14:textId="77777777" w:rsidR="00750E9B" w:rsidRPr="000A7714" w:rsidRDefault="00750E9B" w:rsidP="000A7714">
      <w:pPr>
        <w:tabs>
          <w:tab w:val="left" w:pos="-720"/>
        </w:tabs>
        <w:suppressAutoHyphens/>
        <w:spacing w:after="0" w:line="240" w:lineRule="auto"/>
        <w:jc w:val="both"/>
        <w:rPr>
          <w:rFonts w:ascii="Arial" w:hAnsi="Arial" w:cs="Arial"/>
          <w:color w:val="000000"/>
          <w:spacing w:val="-3"/>
          <w:sz w:val="20"/>
          <w:szCs w:val="20"/>
        </w:rPr>
      </w:pPr>
    </w:p>
    <w:p w14:paraId="2697FBBA" w14:textId="77777777" w:rsidR="00750E9B" w:rsidRPr="000A7714" w:rsidRDefault="00750E9B" w:rsidP="000A7714">
      <w:pPr>
        <w:tabs>
          <w:tab w:val="left" w:pos="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ab/>
        <w:t>"Department" means the Indiana Department of Administration.</w:t>
      </w:r>
    </w:p>
    <w:p w14:paraId="2FA0D395" w14:textId="77777777" w:rsidR="00750E9B" w:rsidRPr="000A7714" w:rsidRDefault="00750E9B" w:rsidP="000A7714">
      <w:pPr>
        <w:suppressAutoHyphens/>
        <w:spacing w:after="0" w:line="240" w:lineRule="auto"/>
        <w:jc w:val="both"/>
        <w:rPr>
          <w:rFonts w:ascii="Arial" w:hAnsi="Arial" w:cs="Arial"/>
          <w:color w:val="000000"/>
          <w:spacing w:val="-3"/>
          <w:sz w:val="20"/>
          <w:szCs w:val="20"/>
        </w:rPr>
      </w:pPr>
    </w:p>
    <w:p w14:paraId="47E1B9C5" w14:textId="77777777" w:rsidR="00750E9B" w:rsidRPr="000A7714" w:rsidRDefault="00750E9B" w:rsidP="000A7714">
      <w:pPr>
        <w:tabs>
          <w:tab w:val="left" w:pos="0"/>
        </w:tabs>
        <w:suppressAutoHyphens/>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ab/>
        <w:t>"Commission" means the State Ethics Commission.</w:t>
      </w:r>
    </w:p>
    <w:p w14:paraId="39A08EB6" w14:textId="77777777" w:rsidR="00750E9B" w:rsidRPr="000A7714" w:rsidRDefault="00750E9B" w:rsidP="000A7714">
      <w:pPr>
        <w:suppressAutoHyphens/>
        <w:spacing w:after="0" w:line="240" w:lineRule="auto"/>
        <w:jc w:val="both"/>
        <w:rPr>
          <w:rFonts w:ascii="Arial" w:hAnsi="Arial" w:cs="Arial"/>
          <w:color w:val="000000"/>
          <w:spacing w:val="-3"/>
          <w:sz w:val="20"/>
          <w:szCs w:val="20"/>
        </w:rPr>
      </w:pPr>
    </w:p>
    <w:p w14:paraId="5F8FB548" w14:textId="77777777" w:rsidR="00750E9B" w:rsidRPr="000A7714" w:rsidRDefault="00750E9B" w:rsidP="000A7714">
      <w:pPr>
        <w:tabs>
          <w:tab w:val="left" w:pos="-720"/>
        </w:tabs>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C.</w:t>
      </w:r>
      <w:r w:rsidRPr="000A7714">
        <w:rPr>
          <w:rFonts w:ascii="Arial" w:hAnsi="Arial" w:cs="Arial"/>
          <w:color w:val="000000"/>
          <w:spacing w:val="-3"/>
          <w:sz w:val="20"/>
          <w:szCs w:val="20"/>
        </w:rPr>
        <w:tab/>
        <w:t>The Department may cancel this Contract without recourse by the Contractor if any interested party is an employee of the state of Indiana.</w:t>
      </w:r>
    </w:p>
    <w:p w14:paraId="272A6AD7" w14:textId="77777777" w:rsidR="00750E9B" w:rsidRPr="000A7714" w:rsidRDefault="00750E9B" w:rsidP="000A7714">
      <w:pPr>
        <w:suppressAutoHyphens/>
        <w:spacing w:after="0" w:line="240" w:lineRule="auto"/>
        <w:jc w:val="both"/>
        <w:rPr>
          <w:rFonts w:ascii="Arial" w:hAnsi="Arial" w:cs="Arial"/>
          <w:color w:val="000000"/>
          <w:spacing w:val="-3"/>
          <w:sz w:val="20"/>
          <w:szCs w:val="20"/>
        </w:rPr>
      </w:pPr>
    </w:p>
    <w:p w14:paraId="21519239" w14:textId="77777777" w:rsidR="00750E9B" w:rsidRPr="000A7714" w:rsidRDefault="00750E9B" w:rsidP="000A7714">
      <w:pPr>
        <w:tabs>
          <w:tab w:val="left" w:pos="-720"/>
        </w:tabs>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D.</w:t>
      </w:r>
      <w:r w:rsidRPr="000A7714">
        <w:rPr>
          <w:rFonts w:ascii="Arial" w:hAnsi="Arial" w:cs="Arial"/>
          <w:color w:val="000000"/>
          <w:spacing w:val="-3"/>
          <w:sz w:val="20"/>
          <w:szCs w:val="20"/>
        </w:rPr>
        <w:tab/>
        <w:t xml:space="preserve">The Department will not exercise its right of cancellation under paragraph C above if the Contractor gives the Department an opinion by the Commission indicating that the existence of this Contract and </w:t>
      </w:r>
      <w:r w:rsidRPr="000A7714">
        <w:rPr>
          <w:rFonts w:ascii="Arial" w:hAnsi="Arial" w:cs="Arial"/>
          <w:color w:val="000000"/>
          <w:spacing w:val="-3"/>
          <w:sz w:val="20"/>
          <w:szCs w:val="20"/>
        </w:rPr>
        <w:lastRenderedPageBreak/>
        <w:t xml:space="preserve">the employment by the state of Indiana of the interested party does not violate any statute or rule relating to ethical conduct of state of Indiana employees. The Department may </w:t>
      </w:r>
      <w:proofErr w:type="gramStart"/>
      <w:r w:rsidRPr="000A7714">
        <w:rPr>
          <w:rFonts w:ascii="Arial" w:hAnsi="Arial" w:cs="Arial"/>
          <w:color w:val="000000"/>
          <w:spacing w:val="-3"/>
          <w:sz w:val="20"/>
          <w:szCs w:val="20"/>
        </w:rPr>
        <w:t>take action</w:t>
      </w:r>
      <w:proofErr w:type="gramEnd"/>
      <w:r w:rsidRPr="000A7714">
        <w:rPr>
          <w:rFonts w:ascii="Arial" w:hAnsi="Arial" w:cs="Arial"/>
          <w:color w:val="000000"/>
          <w:spacing w:val="-3"/>
          <w:sz w:val="20"/>
          <w:szCs w:val="20"/>
        </w:rPr>
        <w:t>, including cancellation of this Contract, consistent with an opinion of the Commission obtained under this Section.</w:t>
      </w:r>
    </w:p>
    <w:p w14:paraId="51635F8F" w14:textId="77777777" w:rsidR="00750E9B" w:rsidRPr="000A7714" w:rsidRDefault="00750E9B" w:rsidP="000A7714">
      <w:pPr>
        <w:tabs>
          <w:tab w:val="left" w:pos="-720"/>
        </w:tabs>
        <w:suppressAutoHyphens/>
        <w:spacing w:after="0" w:line="240" w:lineRule="auto"/>
        <w:jc w:val="both"/>
        <w:rPr>
          <w:rFonts w:ascii="Arial" w:hAnsi="Arial" w:cs="Arial"/>
          <w:color w:val="000000"/>
          <w:spacing w:val="-3"/>
          <w:sz w:val="20"/>
          <w:szCs w:val="20"/>
        </w:rPr>
      </w:pPr>
    </w:p>
    <w:p w14:paraId="6C55DC65" w14:textId="77777777" w:rsidR="00750E9B" w:rsidRPr="000A7714" w:rsidRDefault="00750E9B" w:rsidP="000A7714">
      <w:pPr>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E.</w:t>
      </w:r>
      <w:r w:rsidRPr="000A7714">
        <w:rPr>
          <w:rFonts w:ascii="Arial" w:hAnsi="Arial" w:cs="Arial"/>
          <w:color w:val="000000"/>
          <w:spacing w:val="-3"/>
          <w:sz w:val="20"/>
          <w:szCs w:val="20"/>
        </w:rPr>
        <w:tab/>
        <w:t>The Contractor has an affirmative obligation under this Contract to disclose to the Department when an interested party is or becomes an employee of the state of Indiana. The obligation under this Section extends only to those facts which the Contractor knows or reasonably could know.</w:t>
      </w:r>
    </w:p>
    <w:p w14:paraId="34F4FAAA" w14:textId="77777777" w:rsidR="00750E9B" w:rsidRPr="000A7714" w:rsidRDefault="00750E9B" w:rsidP="000A7714">
      <w:pPr>
        <w:suppressAutoHyphens/>
        <w:spacing w:after="0" w:line="240" w:lineRule="auto"/>
        <w:jc w:val="both"/>
        <w:rPr>
          <w:rFonts w:ascii="Arial" w:hAnsi="Arial" w:cs="Arial"/>
          <w:color w:val="000000"/>
          <w:spacing w:val="-3"/>
          <w:sz w:val="20"/>
          <w:szCs w:val="20"/>
        </w:rPr>
      </w:pPr>
    </w:p>
    <w:p w14:paraId="35411BDB" w14:textId="77777777" w:rsidR="00750E9B" w:rsidRPr="000A7714" w:rsidRDefault="00750E9B" w:rsidP="000A7714">
      <w:pPr>
        <w:suppressAutoHyphens/>
        <w:spacing w:after="0" w:line="240" w:lineRule="auto"/>
        <w:ind w:left="720" w:hanging="720"/>
        <w:jc w:val="both"/>
        <w:rPr>
          <w:rFonts w:ascii="Arial" w:hAnsi="Arial" w:cs="Arial"/>
          <w:color w:val="000000"/>
          <w:spacing w:val="-3"/>
          <w:sz w:val="20"/>
          <w:szCs w:val="20"/>
        </w:rPr>
      </w:pPr>
      <w:r w:rsidRPr="000A7714">
        <w:rPr>
          <w:rFonts w:ascii="Arial" w:hAnsi="Arial" w:cs="Arial"/>
          <w:color w:val="000000"/>
          <w:spacing w:val="-3"/>
          <w:sz w:val="20"/>
          <w:szCs w:val="20"/>
        </w:rPr>
        <w:t>F.</w:t>
      </w:r>
      <w:r w:rsidRPr="000A7714">
        <w:rPr>
          <w:rFonts w:ascii="Arial" w:hAnsi="Arial" w:cs="Arial"/>
          <w:color w:val="000000"/>
          <w:spacing w:val="-3"/>
          <w:sz w:val="20"/>
          <w:szCs w:val="20"/>
        </w:rPr>
        <w:tab/>
        <w:t>The Contractor acknowledges and agrees that no employee, agent, representative, or subcontractor of the Contractor who may be in a position to participate in the decision-making process of the Contractor or its subcontractors may derive an inappropriate personal or financial interest or benefit from any activity funded through this Contract, either for himself or herself or for those with whom he or she has family or business ties.</w:t>
      </w:r>
    </w:p>
    <w:p w14:paraId="45C75303" w14:textId="77777777" w:rsidR="000B6096" w:rsidRPr="000B6096" w:rsidRDefault="000B6096" w:rsidP="000A7714">
      <w:pPr>
        <w:spacing w:after="0" w:line="240" w:lineRule="auto"/>
        <w:jc w:val="both"/>
        <w:rPr>
          <w:rFonts w:ascii="Arial" w:eastAsia="MS Mincho" w:hAnsi="Arial" w:cs="Arial"/>
          <w:bCs/>
          <w:sz w:val="20"/>
          <w:szCs w:val="26"/>
          <w:lang w:eastAsia="ja-JP"/>
        </w:rPr>
      </w:pPr>
    </w:p>
    <w:p w14:paraId="0AC861CD" w14:textId="77777777" w:rsidR="000B6096" w:rsidRPr="000B6096" w:rsidRDefault="000B6096" w:rsidP="000A7714">
      <w:pPr>
        <w:numPr>
          <w:ilvl w:val="0"/>
          <w:numId w:val="15"/>
        </w:numPr>
        <w:spacing w:after="0" w:line="240" w:lineRule="auto"/>
        <w:ind w:left="360"/>
        <w:jc w:val="both"/>
        <w:rPr>
          <w:rFonts w:ascii="Arial" w:eastAsia="MS Mincho" w:hAnsi="Arial" w:cs="Arial"/>
          <w:b/>
          <w:color w:val="000000"/>
          <w:sz w:val="20"/>
          <w:szCs w:val="20"/>
          <w:lang w:eastAsia="ja-JP"/>
        </w:rPr>
      </w:pPr>
      <w:r w:rsidRPr="000B6096">
        <w:rPr>
          <w:rFonts w:ascii="Arial" w:eastAsia="MS Mincho" w:hAnsi="Arial" w:cs="Arial"/>
          <w:b/>
          <w:color w:val="000000"/>
          <w:sz w:val="20"/>
          <w:szCs w:val="20"/>
          <w:lang w:eastAsia="ja-JP"/>
        </w:rPr>
        <w:t>Criminal and Background Checks. [Added]</w:t>
      </w:r>
    </w:p>
    <w:p w14:paraId="445CA26E" w14:textId="77777777" w:rsidR="000B6096" w:rsidRPr="000B6096" w:rsidRDefault="000B6096" w:rsidP="000A7714">
      <w:pPr>
        <w:spacing w:after="0" w:line="240" w:lineRule="auto"/>
        <w:jc w:val="both"/>
        <w:rPr>
          <w:rFonts w:ascii="Arial" w:eastAsia="MS Mincho" w:hAnsi="Arial" w:cs="Arial"/>
          <w:bCs/>
          <w:sz w:val="20"/>
          <w:szCs w:val="20"/>
          <w:lang w:eastAsia="ja-JP"/>
        </w:rPr>
      </w:pPr>
    </w:p>
    <w:p w14:paraId="30D02F34" w14:textId="77777777" w:rsidR="000B6096" w:rsidRPr="000B6096" w:rsidRDefault="000B6096" w:rsidP="000A7714">
      <w:pPr>
        <w:autoSpaceDE w:val="0"/>
        <w:autoSpaceDN w:val="0"/>
        <w:spacing w:after="0" w:line="240" w:lineRule="auto"/>
        <w:jc w:val="both"/>
        <w:rPr>
          <w:rFonts w:ascii="Arial" w:eastAsia="Calibri" w:hAnsi="Arial" w:cs="Arial"/>
          <w:color w:val="000000"/>
          <w:sz w:val="20"/>
          <w:szCs w:val="20"/>
        </w:rPr>
      </w:pPr>
      <w:r w:rsidRPr="000B6096">
        <w:rPr>
          <w:rFonts w:ascii="Arial" w:eastAsia="MS Mincho" w:hAnsi="Arial" w:cs="Arial"/>
          <w:color w:val="000000"/>
          <w:sz w:val="20"/>
          <w:szCs w:val="20"/>
          <w:lang w:eastAsia="ja-JP"/>
        </w:rPr>
        <w:t>To ensure Contractor remains in compliance with the Contract, Contractor shall be responsible for modifying its practices to comply with all applicable federal and state laws, administrative letters, DCS Policies 13.3 and 13.4, which includes, but are not limited to the following:</w:t>
      </w:r>
    </w:p>
    <w:p w14:paraId="3DAF9E2E" w14:textId="77777777" w:rsidR="000B6096" w:rsidRPr="000B6096" w:rsidRDefault="000B6096" w:rsidP="000A7714">
      <w:pPr>
        <w:autoSpaceDE w:val="0"/>
        <w:autoSpaceDN w:val="0"/>
        <w:adjustRightInd w:val="0"/>
        <w:spacing w:after="0" w:line="240" w:lineRule="auto"/>
        <w:jc w:val="both"/>
        <w:rPr>
          <w:rFonts w:ascii="Arial" w:eastAsia="Times New Roman" w:hAnsi="Arial" w:cs="Arial"/>
          <w:color w:val="000000"/>
          <w:sz w:val="20"/>
          <w:szCs w:val="20"/>
        </w:rPr>
      </w:pPr>
    </w:p>
    <w:p w14:paraId="15541EB5" w14:textId="77777777" w:rsidR="000B6096" w:rsidRPr="000B6096" w:rsidRDefault="000B6096" w:rsidP="000A7714">
      <w:pPr>
        <w:spacing w:after="0" w:line="240" w:lineRule="auto"/>
        <w:ind w:left="720" w:hanging="360"/>
        <w:jc w:val="both"/>
        <w:rPr>
          <w:rFonts w:ascii="Arial" w:eastAsia="MS Mincho" w:hAnsi="Arial" w:cs="Arial"/>
          <w:color w:val="000000"/>
          <w:sz w:val="20"/>
          <w:szCs w:val="20"/>
          <w:lang w:eastAsia="ja-JP"/>
        </w:rPr>
      </w:pPr>
      <w:r w:rsidRPr="000B6096">
        <w:rPr>
          <w:rFonts w:ascii="Arial" w:eastAsia="MS Mincho" w:hAnsi="Arial" w:cs="Arial"/>
          <w:bCs/>
          <w:color w:val="000000"/>
          <w:sz w:val="20"/>
          <w:szCs w:val="20"/>
          <w:lang w:eastAsia="ja-JP"/>
        </w:rPr>
        <w:t xml:space="preserve">A.   </w:t>
      </w:r>
      <w:r w:rsidRPr="000B6096">
        <w:rPr>
          <w:rFonts w:ascii="Arial" w:eastAsia="MS Mincho" w:hAnsi="Arial" w:cs="Arial"/>
          <w:bCs/>
          <w:color w:val="000000"/>
          <w:sz w:val="20"/>
          <w:szCs w:val="20"/>
          <w:lang w:eastAsia="ja-JP"/>
        </w:rPr>
        <w:tab/>
      </w:r>
      <w:r w:rsidRPr="000B6096">
        <w:rPr>
          <w:rFonts w:ascii="Arial" w:eastAsia="MS Mincho" w:hAnsi="Arial" w:cs="Arial"/>
          <w:color w:val="000000"/>
          <w:sz w:val="20"/>
          <w:szCs w:val="20"/>
          <w:lang w:eastAsia="ja-JP"/>
        </w:rPr>
        <w:t xml:space="preserve">This Section applies to all directors/chief executive officers, facility managers, licensing applicants and other heads of agencies, by whatever title, and each employee or volunteer (including interns) of the Contractor or any subcontractor or subcontractor’s employee who performs any service or activity pursuant to this Contract (“Covered Personnel”).  The Contractor (referred to in this Section as Provider) shall be responsible for performing and ensuring Covered Personnel undergo all checks of local criminal records and backgrounds required by law, this Contract, Administrative Letter, and applicable DCS policies found at </w:t>
      </w:r>
      <w:r w:rsidRPr="000B6096">
        <w:rPr>
          <w:rFonts w:ascii="Arial" w:eastAsia="MS Mincho" w:hAnsi="Arial" w:cs="Arial"/>
          <w:color w:val="000000"/>
          <w:sz w:val="20"/>
          <w:szCs w:val="20"/>
          <w:u w:val="single"/>
          <w:lang w:eastAsia="ja-JP"/>
        </w:rPr>
        <w:t>https://www.in.gov/dcs/2354.htm</w:t>
      </w:r>
      <w:r w:rsidRPr="000B6096">
        <w:rPr>
          <w:rFonts w:ascii="Arial" w:eastAsia="MS Mincho" w:hAnsi="Arial" w:cs="Arial"/>
          <w:color w:val="000000"/>
          <w:sz w:val="20"/>
          <w:szCs w:val="20"/>
          <w:lang w:eastAsia="ja-JP"/>
        </w:rPr>
        <w:t xml:space="preserve"> (or successor website) (“Required Checks”).  Any person who might serve as a substitute for a Covered Personnel position, even in emergency circumstances, shall undergo the Required Checks for that position.  All Required Checks must be </w:t>
      </w:r>
      <w:proofErr w:type="gramStart"/>
      <w:r w:rsidRPr="000B6096">
        <w:rPr>
          <w:rFonts w:ascii="Arial" w:eastAsia="MS Mincho" w:hAnsi="Arial" w:cs="Arial"/>
          <w:color w:val="000000"/>
          <w:sz w:val="20"/>
          <w:szCs w:val="20"/>
          <w:lang w:eastAsia="ja-JP"/>
        </w:rPr>
        <w:t>completed</w:t>
      </w:r>
      <w:proofErr w:type="gramEnd"/>
      <w:r w:rsidRPr="000B6096">
        <w:rPr>
          <w:rFonts w:ascii="Arial" w:eastAsia="MS Mincho" w:hAnsi="Arial" w:cs="Arial"/>
          <w:color w:val="000000"/>
          <w:sz w:val="20"/>
          <w:szCs w:val="20"/>
          <w:lang w:eastAsia="ja-JP"/>
        </w:rPr>
        <w:t xml:space="preserve"> and all outstanding issues resolved </w:t>
      </w:r>
      <w:r w:rsidRPr="000B6096">
        <w:rPr>
          <w:rFonts w:ascii="Arial" w:eastAsia="MS Mincho" w:hAnsi="Arial" w:cs="Arial"/>
          <w:i/>
          <w:color w:val="000000"/>
          <w:sz w:val="20"/>
          <w:szCs w:val="20"/>
          <w:lang w:eastAsia="ja-JP"/>
        </w:rPr>
        <w:t xml:space="preserve">prior </w:t>
      </w:r>
      <w:r w:rsidRPr="000B6096">
        <w:rPr>
          <w:rFonts w:ascii="Arial" w:eastAsia="MS Mincho" w:hAnsi="Arial" w:cs="Arial"/>
          <w:color w:val="000000"/>
          <w:sz w:val="20"/>
          <w:szCs w:val="20"/>
          <w:lang w:eastAsia="ja-JP"/>
        </w:rPr>
        <w:t xml:space="preserve">to the Covered Personnel commencing contractual duties.  The Provider has an ongoing obligation to conduct Required Checks for employees, volunteers, interns, subcontractors, and subcontractor’s employees who join the Provider or subcontractor(s) after this Contract begins.  Such persons may not provide any services that involve children or their records before the requisite checks have been completed and all outstanding issues resolved.  </w:t>
      </w:r>
    </w:p>
    <w:p w14:paraId="572AD0FB"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p>
    <w:p w14:paraId="20A0151D"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B.  </w:t>
      </w:r>
      <w:r w:rsidRPr="000B6096">
        <w:rPr>
          <w:rFonts w:ascii="Arial" w:eastAsia="MS Mincho" w:hAnsi="Arial" w:cs="Arial"/>
          <w:bCs/>
          <w:color w:val="000000"/>
          <w:sz w:val="20"/>
          <w:szCs w:val="20"/>
          <w:lang w:eastAsia="ja-JP"/>
        </w:rPr>
        <w:tab/>
        <w:t xml:space="preserve">The Required Checks will be conducted in the same manner as required in accordance with IC § 31-27-3-3, subsections (e)(1) and (f) for licensed residential child caring institutions, with respect to IC § 31-27-3-4, subsections (e)(1) and (f) for group homes. As applicable laws and DCS' policies and practices are updated periodically, the Provider shall comply with the most current laws and DCS’ policies. Upon written request, DCS will furnish the Provider with information on updates and any changes in policy or procedure. </w:t>
      </w:r>
    </w:p>
    <w:p w14:paraId="3856AA8A"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p>
    <w:p w14:paraId="6FD94207" w14:textId="77777777" w:rsidR="000B6096" w:rsidRPr="000B6096" w:rsidRDefault="000B6096" w:rsidP="000A7714">
      <w:pPr>
        <w:tabs>
          <w:tab w:val="left" w:pos="-720"/>
        </w:tabs>
        <w:suppressAutoHyphens/>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C.  </w:t>
      </w:r>
      <w:r w:rsidRPr="000B6096">
        <w:rPr>
          <w:rFonts w:ascii="Arial" w:eastAsia="MS Mincho" w:hAnsi="Arial" w:cs="Arial"/>
          <w:bCs/>
          <w:color w:val="000000"/>
          <w:sz w:val="20"/>
          <w:szCs w:val="20"/>
          <w:lang w:eastAsia="ja-JP"/>
        </w:rPr>
        <w:tab/>
        <w:t xml:space="preserve">The Provider shall maintain records of information it gathers and receives on Covered Personnel checked pursuant to this Section, and such records shall be provided to the DCS or be made available for inspection by authorized representatives of the DCS upon request.  </w:t>
      </w:r>
    </w:p>
    <w:p w14:paraId="7CC6F4D6" w14:textId="77777777" w:rsidR="000B6096" w:rsidRPr="000B6096" w:rsidRDefault="000B6096" w:rsidP="000A7714">
      <w:pPr>
        <w:tabs>
          <w:tab w:val="left" w:pos="-720"/>
        </w:tabs>
        <w:suppressAutoHyphens/>
        <w:spacing w:after="0" w:line="240" w:lineRule="auto"/>
        <w:ind w:left="720" w:hanging="360"/>
        <w:jc w:val="both"/>
        <w:rPr>
          <w:rFonts w:ascii="Arial" w:eastAsia="MS Mincho" w:hAnsi="Arial" w:cs="Arial"/>
          <w:bCs/>
          <w:color w:val="000000"/>
          <w:sz w:val="20"/>
          <w:szCs w:val="20"/>
          <w:lang w:eastAsia="ja-JP"/>
        </w:rPr>
      </w:pPr>
    </w:p>
    <w:p w14:paraId="77AB9DF7"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D.  </w:t>
      </w:r>
      <w:r w:rsidRPr="000B6096">
        <w:rPr>
          <w:rFonts w:ascii="Arial" w:eastAsia="MS Mincho" w:hAnsi="Arial" w:cs="Arial"/>
          <w:bCs/>
          <w:color w:val="000000"/>
          <w:sz w:val="20"/>
          <w:szCs w:val="20"/>
          <w:lang w:eastAsia="ja-JP"/>
        </w:rPr>
        <w:tab/>
        <w:t xml:space="preserve">At the time the Contractor submits this Contract for signature, and annually upon the anniversary of the effective date of this Contract, the Provider shall collect, verify, and make available to the DCS all documentation demonstrating the Required Checks of Covered Personnel have been completed and are compliant with the then-existing law and DCS policy.  The Provider shall furnish any documentation related to these Required Checks as DCS requests.  </w:t>
      </w:r>
    </w:p>
    <w:p w14:paraId="0DD8000C"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  </w:t>
      </w:r>
    </w:p>
    <w:p w14:paraId="328694D1"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E.  </w:t>
      </w:r>
      <w:r w:rsidRPr="000B6096">
        <w:rPr>
          <w:rFonts w:ascii="Arial" w:eastAsia="MS Mincho" w:hAnsi="Arial" w:cs="Arial"/>
          <w:bCs/>
          <w:color w:val="000000"/>
          <w:sz w:val="20"/>
          <w:szCs w:val="20"/>
          <w:lang w:eastAsia="ja-JP"/>
        </w:rPr>
        <w:tab/>
        <w:t xml:space="preserve">In order to allow DCS to evaluate the results and to make determinations regarding qualifications, national fingerprint-based criminal history checks relating to Covered Personnel are required to be conducted through DCS’ approved fingerprint vendor in accordance with the terms and conditions </w:t>
      </w:r>
      <w:r w:rsidRPr="000B6096">
        <w:rPr>
          <w:rFonts w:ascii="Arial" w:eastAsia="MS Mincho" w:hAnsi="Arial" w:cs="Arial"/>
          <w:bCs/>
          <w:color w:val="000000"/>
          <w:sz w:val="20"/>
          <w:szCs w:val="20"/>
          <w:lang w:eastAsia="ja-JP"/>
        </w:rPr>
        <w:lastRenderedPageBreak/>
        <w:t>stated in IC §</w:t>
      </w:r>
      <w:r w:rsidRPr="000B6096">
        <w:rPr>
          <w:rFonts w:ascii="Arial" w:eastAsia="MingLiU-ExtB" w:hAnsi="Arial" w:cs="Arial"/>
          <w:bCs/>
          <w:color w:val="000000"/>
          <w:sz w:val="20"/>
          <w:szCs w:val="20"/>
          <w:lang w:eastAsia="ja-JP"/>
        </w:rPr>
        <w:t>§</w:t>
      </w:r>
      <w:r w:rsidRPr="000B6096">
        <w:rPr>
          <w:rFonts w:ascii="Arial" w:eastAsia="MS Mincho" w:hAnsi="Arial" w:cs="Arial"/>
          <w:bCs/>
          <w:color w:val="000000"/>
          <w:sz w:val="20"/>
          <w:szCs w:val="20"/>
          <w:lang w:eastAsia="ja-JP"/>
        </w:rPr>
        <w:t xml:space="preserve"> 10-13-3-38.5 and 39.  The results of the national fingerprint-based criminal history checks will be returned to DCS as an authorized entity to receive the results.  DCS will inform the Provider whether the report it receives concerning the subject of a check shows any record that would be grounds for denial of his/her ability to provide services and/or perform activities pursuant to this Contract.  If any Covered Personnel receive a response of conditionally disqualified or disqualified, further follow up is required. If the result is disqualified, then the individual may be eligible for a waiver.  The Provider should contact the DCS’ background check unit to determine if the individual is eligible and to apply for the waiver.  DCS will not release to the Provider any criminal history record information ("CHRI") contained in any report that it receives from the Federal Bureau of Investigation ("FBI") through the Indiana State Police ("ISP").  If the Provider requests a waiver of criminal history, DCS will inform the Provider of the decision on the waiver request.</w:t>
      </w:r>
    </w:p>
    <w:p w14:paraId="7007E233"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p>
    <w:p w14:paraId="797DBB48"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r w:rsidRPr="000B6096">
        <w:rPr>
          <w:rFonts w:ascii="Arial" w:eastAsia="MS Mincho" w:hAnsi="Arial" w:cs="Arial"/>
          <w:bCs/>
          <w:color w:val="000000"/>
          <w:sz w:val="20"/>
          <w:szCs w:val="20"/>
          <w:lang w:eastAsia="ja-JP"/>
        </w:rPr>
        <w:t xml:space="preserve">F.  </w:t>
      </w:r>
      <w:r w:rsidRPr="000B6096">
        <w:rPr>
          <w:rFonts w:ascii="Arial" w:eastAsia="MS Mincho" w:hAnsi="Arial" w:cs="Arial"/>
          <w:bCs/>
          <w:color w:val="000000"/>
          <w:sz w:val="20"/>
          <w:szCs w:val="20"/>
          <w:lang w:eastAsia="ja-JP"/>
        </w:rPr>
        <w:tab/>
        <w:t>In the event a criminal history or background check required herein produces any record concerning the subject of a check that would be a ground for denial of his or her ability to provide services and/or perform activities pursuant to this Contract and the Provider chooses to retain such employee or volunteer, that decision may be considered a material breach of this Contract.</w:t>
      </w:r>
    </w:p>
    <w:p w14:paraId="6786A3A1" w14:textId="77777777" w:rsidR="000B6096" w:rsidRPr="000B6096" w:rsidRDefault="000B6096" w:rsidP="000A7714">
      <w:pPr>
        <w:spacing w:after="0" w:line="240" w:lineRule="auto"/>
        <w:ind w:left="720" w:hanging="360"/>
        <w:jc w:val="both"/>
        <w:rPr>
          <w:rFonts w:ascii="Arial" w:eastAsia="MS Mincho" w:hAnsi="Arial" w:cs="Arial"/>
          <w:bCs/>
          <w:color w:val="000000"/>
          <w:sz w:val="20"/>
          <w:szCs w:val="20"/>
          <w:lang w:eastAsia="ja-JP"/>
        </w:rPr>
      </w:pPr>
    </w:p>
    <w:p w14:paraId="334035AD" w14:textId="77777777" w:rsidR="000B6096" w:rsidRPr="000B6096" w:rsidRDefault="000B6096" w:rsidP="000A7714">
      <w:pPr>
        <w:spacing w:after="0" w:line="240" w:lineRule="auto"/>
        <w:ind w:left="720" w:hanging="360"/>
        <w:jc w:val="both"/>
        <w:rPr>
          <w:rFonts w:ascii="Arial" w:eastAsia="MS Mincho" w:hAnsi="Arial" w:cs="Arial"/>
          <w:bCs/>
          <w:sz w:val="20"/>
          <w:szCs w:val="20"/>
          <w:lang w:eastAsia="ja-JP"/>
        </w:rPr>
      </w:pPr>
      <w:r w:rsidRPr="000B6096">
        <w:rPr>
          <w:rFonts w:ascii="Arial" w:eastAsia="MS Mincho" w:hAnsi="Arial" w:cs="Arial"/>
          <w:bCs/>
          <w:sz w:val="20"/>
          <w:szCs w:val="20"/>
          <w:lang w:eastAsia="ja-JP"/>
        </w:rPr>
        <w:t>G.</w:t>
      </w:r>
      <w:r w:rsidRPr="000B6096">
        <w:rPr>
          <w:rFonts w:ascii="Arial" w:eastAsia="MS Mincho" w:hAnsi="Arial" w:cs="Arial"/>
          <w:bCs/>
          <w:sz w:val="20"/>
          <w:szCs w:val="20"/>
          <w:lang w:eastAsia="ja-JP"/>
        </w:rPr>
        <w:tab/>
        <w:t>The Provider will be responsible for payment of all fees required to be paid for conducting any check required under this Section, whether the check is conducted by the Provider or by DCS.  Any fees paid by DCS on behalf of the Provider may be offset against any claim for payment submitted by the Provider under this Contract.</w:t>
      </w:r>
    </w:p>
    <w:p w14:paraId="0A3BFB49" w14:textId="77777777" w:rsidR="001A1289" w:rsidRPr="000A7714" w:rsidRDefault="001A1289" w:rsidP="000A7714">
      <w:pPr>
        <w:suppressAutoHyphens/>
        <w:spacing w:after="0" w:line="240" w:lineRule="auto"/>
        <w:ind w:left="720" w:hanging="720"/>
        <w:jc w:val="both"/>
        <w:rPr>
          <w:rFonts w:ascii="Arial" w:hAnsi="Arial" w:cs="Arial"/>
          <w:color w:val="000000"/>
          <w:spacing w:val="-3"/>
          <w:sz w:val="20"/>
          <w:szCs w:val="20"/>
        </w:rPr>
      </w:pPr>
    </w:p>
    <w:p w14:paraId="34F46D9F" w14:textId="77777777" w:rsidR="009F7D48" w:rsidRPr="000A7714" w:rsidRDefault="00460133" w:rsidP="000A7714">
      <w:pPr>
        <w:pStyle w:val="PSBody2"/>
        <w:autoSpaceDE/>
        <w:autoSpaceDN/>
        <w:rPr>
          <w:szCs w:val="20"/>
        </w:rPr>
      </w:pPr>
      <w:r w:rsidRPr="000A7714">
        <w:rPr>
          <w:b/>
          <w:color w:val="000000"/>
          <w:spacing w:val="-3"/>
          <w:szCs w:val="20"/>
        </w:rPr>
        <w:t xml:space="preserve">54. </w:t>
      </w:r>
      <w:r w:rsidRPr="000A7714">
        <w:rPr>
          <w:b/>
          <w:color w:val="000000"/>
          <w:spacing w:val="-3"/>
          <w:szCs w:val="20"/>
        </w:rPr>
        <w:tab/>
      </w:r>
      <w:r w:rsidR="009F7D48" w:rsidRPr="000A7714">
        <w:rPr>
          <w:b/>
          <w:bCs w:val="0"/>
          <w:szCs w:val="20"/>
        </w:rPr>
        <w:t>Eligibility and Appeals. [Added]</w:t>
      </w:r>
    </w:p>
    <w:p w14:paraId="201E2EC7" w14:textId="77777777" w:rsidR="009F7D48" w:rsidRPr="009F7D48" w:rsidRDefault="009F7D48" w:rsidP="000A7714">
      <w:pPr>
        <w:tabs>
          <w:tab w:val="num" w:pos="0"/>
        </w:tabs>
        <w:spacing w:after="0" w:line="240" w:lineRule="auto"/>
        <w:rPr>
          <w:rFonts w:ascii="Arial" w:eastAsia="MS Mincho" w:hAnsi="Arial" w:cs="Arial"/>
          <w:bCs/>
          <w:sz w:val="20"/>
          <w:szCs w:val="20"/>
          <w:lang w:eastAsia="ja-JP"/>
        </w:rPr>
      </w:pPr>
    </w:p>
    <w:p w14:paraId="40F53CBE" w14:textId="77777777" w:rsidR="009F7D48" w:rsidRPr="009F7D48" w:rsidRDefault="009F7D48" w:rsidP="000A7714">
      <w:pPr>
        <w:tabs>
          <w:tab w:val="num" w:pos="0"/>
        </w:tabs>
        <w:spacing w:after="0" w:line="240" w:lineRule="auto"/>
        <w:ind w:left="720" w:hanging="720"/>
        <w:rPr>
          <w:rFonts w:ascii="Arial" w:eastAsia="MS Mincho" w:hAnsi="Arial" w:cs="Arial"/>
          <w:bCs/>
          <w:sz w:val="20"/>
          <w:szCs w:val="20"/>
          <w:lang w:eastAsia="ja-JP"/>
        </w:rPr>
      </w:pPr>
      <w:r w:rsidRPr="009F7D48">
        <w:rPr>
          <w:rFonts w:ascii="Arial" w:eastAsia="MS Mincho" w:hAnsi="Arial" w:cs="Arial"/>
          <w:bCs/>
          <w:sz w:val="20"/>
          <w:szCs w:val="20"/>
          <w:lang w:eastAsia="ja-JP"/>
        </w:rPr>
        <w:t>A.</w:t>
      </w:r>
      <w:r w:rsidRPr="009F7D48">
        <w:rPr>
          <w:rFonts w:ascii="Arial" w:eastAsia="MS Mincho" w:hAnsi="Arial" w:cs="Arial"/>
          <w:bCs/>
          <w:sz w:val="20"/>
          <w:szCs w:val="20"/>
          <w:lang w:eastAsia="ja-JP"/>
        </w:rPr>
        <w:tab/>
        <w:t>The parties agree that the eligibility of any individuals who may be provided services pursuant to this Contract shall be determined in accordance with State service standards, DCS' policy, and federal eligibility criteria and operating procedures.</w:t>
      </w:r>
    </w:p>
    <w:p w14:paraId="1B28248F" w14:textId="77777777" w:rsidR="009F7D48" w:rsidRPr="009F7D48" w:rsidRDefault="009F7D48" w:rsidP="000A7714">
      <w:pPr>
        <w:tabs>
          <w:tab w:val="num" w:pos="0"/>
        </w:tabs>
        <w:spacing w:after="0" w:line="240" w:lineRule="auto"/>
        <w:rPr>
          <w:rFonts w:ascii="Arial" w:eastAsia="MS Mincho" w:hAnsi="Arial" w:cs="Arial"/>
          <w:bCs/>
          <w:sz w:val="20"/>
          <w:szCs w:val="20"/>
          <w:lang w:eastAsia="ja-JP"/>
        </w:rPr>
      </w:pPr>
    </w:p>
    <w:p w14:paraId="6E0F4C20" w14:textId="77777777" w:rsidR="009F7D48" w:rsidRPr="009F7D48" w:rsidRDefault="009F7D48" w:rsidP="000A7714">
      <w:pPr>
        <w:tabs>
          <w:tab w:val="num" w:pos="0"/>
        </w:tabs>
        <w:spacing w:after="0" w:line="240" w:lineRule="auto"/>
        <w:ind w:left="720" w:hanging="720"/>
        <w:rPr>
          <w:rFonts w:ascii="Arial" w:eastAsia="MS Mincho" w:hAnsi="Arial" w:cs="Arial"/>
          <w:bCs/>
          <w:sz w:val="20"/>
          <w:szCs w:val="20"/>
          <w:lang w:eastAsia="ja-JP"/>
        </w:rPr>
      </w:pPr>
      <w:r w:rsidRPr="009F7D48">
        <w:rPr>
          <w:rFonts w:ascii="Arial" w:eastAsia="MS Mincho" w:hAnsi="Arial" w:cs="Arial"/>
          <w:bCs/>
          <w:sz w:val="20"/>
          <w:szCs w:val="20"/>
          <w:lang w:eastAsia="ja-JP"/>
        </w:rPr>
        <w:t>B.</w:t>
      </w:r>
      <w:r w:rsidRPr="009F7D48">
        <w:rPr>
          <w:rFonts w:ascii="Arial" w:eastAsia="MS Mincho" w:hAnsi="Arial" w:cs="Arial"/>
          <w:bCs/>
          <w:sz w:val="20"/>
          <w:szCs w:val="20"/>
          <w:lang w:eastAsia="ja-JP"/>
        </w:rPr>
        <w:tab/>
        <w:t>The State and the Contractor agree to maintain procedures and records in accordance with state and federal policies and regulations and to promptly address complaints and appeals between the parties and those of applicants for and recipients of services. Both parties agree to cooperate with the processing of any complaint or appeal.</w:t>
      </w:r>
    </w:p>
    <w:p w14:paraId="1DD68112" w14:textId="5BE86115" w:rsidR="00750E9B" w:rsidRPr="000A7714" w:rsidRDefault="00750E9B" w:rsidP="000A7714">
      <w:pPr>
        <w:suppressAutoHyphens/>
        <w:autoSpaceDE w:val="0"/>
        <w:autoSpaceDN w:val="0"/>
        <w:adjustRightInd w:val="0"/>
        <w:spacing w:after="0" w:line="240" w:lineRule="auto"/>
        <w:jc w:val="both"/>
        <w:rPr>
          <w:rFonts w:ascii="Arial" w:hAnsi="Arial" w:cs="Arial"/>
          <w:b/>
          <w:color w:val="000000"/>
          <w:spacing w:val="-3"/>
          <w:sz w:val="20"/>
          <w:szCs w:val="20"/>
        </w:rPr>
      </w:pPr>
    </w:p>
    <w:p w14:paraId="4D95CB7B" w14:textId="54D76591" w:rsidR="00F35647" w:rsidRPr="000A7714" w:rsidRDefault="00460133" w:rsidP="000A7714">
      <w:pPr>
        <w:suppressAutoHyphens/>
        <w:autoSpaceDE w:val="0"/>
        <w:autoSpaceDN w:val="0"/>
        <w:adjustRightInd w:val="0"/>
        <w:spacing w:after="0" w:line="240" w:lineRule="auto"/>
        <w:jc w:val="both"/>
        <w:rPr>
          <w:rFonts w:ascii="Arial" w:hAnsi="Arial" w:cs="Arial"/>
          <w:b/>
          <w:color w:val="000000"/>
          <w:spacing w:val="-3"/>
          <w:sz w:val="20"/>
          <w:szCs w:val="20"/>
        </w:rPr>
      </w:pPr>
      <w:r w:rsidRPr="000A7714">
        <w:rPr>
          <w:rFonts w:ascii="Arial" w:hAnsi="Arial" w:cs="Arial"/>
          <w:b/>
          <w:color w:val="000000"/>
          <w:spacing w:val="-3"/>
          <w:sz w:val="20"/>
          <w:szCs w:val="20"/>
        </w:rPr>
        <w:t>55.</w:t>
      </w:r>
      <w:r w:rsidR="00F35647" w:rsidRPr="000A7714">
        <w:rPr>
          <w:rFonts w:ascii="Arial" w:hAnsi="Arial" w:cs="Arial"/>
          <w:b/>
          <w:color w:val="000000"/>
          <w:spacing w:val="-3"/>
          <w:sz w:val="20"/>
          <w:szCs w:val="20"/>
        </w:rPr>
        <w:t xml:space="preserve"> </w:t>
      </w:r>
      <w:r w:rsidR="00F35647" w:rsidRPr="000A7714">
        <w:rPr>
          <w:rFonts w:ascii="Arial" w:hAnsi="Arial" w:cs="Arial"/>
          <w:b/>
          <w:color w:val="000000"/>
          <w:spacing w:val="-3"/>
          <w:sz w:val="20"/>
          <w:szCs w:val="20"/>
        </w:rPr>
        <w:tab/>
        <w:t>Fees. [Added]</w:t>
      </w:r>
    </w:p>
    <w:p w14:paraId="06AC0E1F" w14:textId="77777777" w:rsidR="00F35647" w:rsidRPr="000A7714" w:rsidRDefault="00F35647" w:rsidP="000A7714">
      <w:pPr>
        <w:suppressAutoHyphens/>
        <w:autoSpaceDE w:val="0"/>
        <w:autoSpaceDN w:val="0"/>
        <w:adjustRightInd w:val="0"/>
        <w:spacing w:after="0" w:line="240" w:lineRule="auto"/>
        <w:jc w:val="both"/>
        <w:rPr>
          <w:rFonts w:ascii="Arial" w:hAnsi="Arial" w:cs="Arial"/>
          <w:color w:val="000000"/>
          <w:spacing w:val="-3"/>
          <w:sz w:val="20"/>
          <w:szCs w:val="20"/>
        </w:rPr>
      </w:pPr>
    </w:p>
    <w:p w14:paraId="11A665F9" w14:textId="77777777" w:rsidR="00F35647" w:rsidRPr="000A7714" w:rsidRDefault="00F35647" w:rsidP="000A7714">
      <w:pPr>
        <w:suppressAutoHyphens/>
        <w:autoSpaceDE w:val="0"/>
        <w:autoSpaceDN w:val="0"/>
        <w:adjustRightInd w:val="0"/>
        <w:spacing w:after="0" w:line="240" w:lineRule="auto"/>
        <w:jc w:val="both"/>
        <w:rPr>
          <w:rFonts w:ascii="Arial" w:hAnsi="Arial" w:cs="Arial"/>
          <w:color w:val="000000"/>
          <w:spacing w:val="-3"/>
          <w:sz w:val="20"/>
          <w:szCs w:val="20"/>
        </w:rPr>
      </w:pPr>
      <w:r w:rsidRPr="000A7714">
        <w:rPr>
          <w:rFonts w:ascii="Arial" w:hAnsi="Arial" w:cs="Arial"/>
          <w:color w:val="000000"/>
          <w:spacing w:val="-3"/>
          <w:sz w:val="20"/>
          <w:szCs w:val="20"/>
        </w:rPr>
        <w:t>The Contractor and its subcontractors shall impose no fees upon the recipients of any services provided through this Contract except as explicitly authorized by the State.</w:t>
      </w:r>
    </w:p>
    <w:p w14:paraId="3CD7EB93" w14:textId="37A2C977" w:rsidR="00460133" w:rsidRPr="000A7714" w:rsidRDefault="00460133" w:rsidP="000A7714">
      <w:pPr>
        <w:suppressAutoHyphens/>
        <w:autoSpaceDE w:val="0"/>
        <w:autoSpaceDN w:val="0"/>
        <w:adjustRightInd w:val="0"/>
        <w:spacing w:after="0" w:line="240" w:lineRule="auto"/>
        <w:jc w:val="both"/>
        <w:rPr>
          <w:rFonts w:ascii="Arial" w:hAnsi="Arial" w:cs="Arial"/>
          <w:b/>
          <w:color w:val="000000"/>
          <w:spacing w:val="-3"/>
          <w:sz w:val="20"/>
          <w:szCs w:val="20"/>
        </w:rPr>
      </w:pPr>
    </w:p>
    <w:p w14:paraId="41AF701C" w14:textId="187F91CC" w:rsidR="00750E9B" w:rsidRPr="000A7714" w:rsidRDefault="00750E9B" w:rsidP="000A7714">
      <w:pPr>
        <w:suppressAutoHyphens/>
        <w:autoSpaceDE w:val="0"/>
        <w:autoSpaceDN w:val="0"/>
        <w:adjustRightInd w:val="0"/>
        <w:spacing w:after="0" w:line="240" w:lineRule="auto"/>
        <w:jc w:val="both"/>
        <w:rPr>
          <w:rFonts w:ascii="Arial" w:hAnsi="Arial" w:cs="Arial"/>
          <w:b/>
          <w:color w:val="000000"/>
          <w:spacing w:val="-3"/>
          <w:sz w:val="20"/>
          <w:szCs w:val="20"/>
        </w:rPr>
      </w:pPr>
      <w:r w:rsidRPr="000A7714">
        <w:rPr>
          <w:rFonts w:ascii="Arial" w:hAnsi="Arial" w:cs="Arial"/>
          <w:b/>
          <w:color w:val="000000"/>
          <w:spacing w:val="-3"/>
          <w:sz w:val="20"/>
          <w:szCs w:val="20"/>
        </w:rPr>
        <w:t>5</w:t>
      </w:r>
      <w:r w:rsidR="00F35647" w:rsidRPr="000A7714">
        <w:rPr>
          <w:rFonts w:ascii="Arial" w:hAnsi="Arial" w:cs="Arial"/>
          <w:b/>
          <w:color w:val="000000"/>
          <w:spacing w:val="-3"/>
          <w:sz w:val="20"/>
          <w:szCs w:val="20"/>
        </w:rPr>
        <w:t>6</w:t>
      </w:r>
      <w:r w:rsidRPr="000A7714">
        <w:rPr>
          <w:rFonts w:ascii="Arial" w:hAnsi="Arial" w:cs="Arial"/>
          <w:b/>
          <w:color w:val="000000"/>
          <w:spacing w:val="-3"/>
          <w:sz w:val="20"/>
          <w:szCs w:val="20"/>
        </w:rPr>
        <w:t>.</w:t>
      </w:r>
      <w:r w:rsidRPr="000A7714">
        <w:rPr>
          <w:rFonts w:ascii="Arial" w:hAnsi="Arial" w:cs="Arial"/>
          <w:b/>
          <w:color w:val="000000"/>
          <w:spacing w:val="-3"/>
          <w:sz w:val="20"/>
          <w:szCs w:val="20"/>
        </w:rPr>
        <w:tab/>
        <w:t>Lobbying Activities. [Added]</w:t>
      </w:r>
    </w:p>
    <w:p w14:paraId="026CA9F5" w14:textId="77777777" w:rsidR="00750E9B" w:rsidRPr="000A7714" w:rsidRDefault="00750E9B" w:rsidP="000A7714">
      <w:pPr>
        <w:spacing w:after="0" w:line="240" w:lineRule="auto"/>
        <w:jc w:val="both"/>
        <w:rPr>
          <w:rFonts w:ascii="Arial" w:hAnsi="Arial" w:cs="Arial"/>
          <w:sz w:val="20"/>
          <w:szCs w:val="20"/>
        </w:rPr>
      </w:pPr>
    </w:p>
    <w:p w14:paraId="1DC0CFEE"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A.</w:t>
      </w:r>
      <w:r w:rsidRPr="000A7714">
        <w:rPr>
          <w:rFonts w:ascii="Arial" w:hAnsi="Arial" w:cs="Arial"/>
          <w:sz w:val="20"/>
          <w:szCs w:val="20"/>
        </w:rPr>
        <w:tab/>
        <w:t>Pursuant to 31 U.S.C. § 1352, and any regulations promulgated thereunder, the Contractor hereby assures and certifies, to the best of its knowledge and belief,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08F5B296" w14:textId="77777777" w:rsidR="00750E9B" w:rsidRPr="000A7714" w:rsidRDefault="00750E9B" w:rsidP="000A7714">
      <w:pPr>
        <w:spacing w:after="0" w:line="240" w:lineRule="auto"/>
        <w:jc w:val="both"/>
        <w:rPr>
          <w:rFonts w:ascii="Arial" w:hAnsi="Arial" w:cs="Arial"/>
          <w:sz w:val="20"/>
          <w:szCs w:val="20"/>
        </w:rPr>
      </w:pPr>
    </w:p>
    <w:p w14:paraId="54D0D5CB"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B.</w:t>
      </w:r>
      <w:r w:rsidRPr="000A7714">
        <w:rPr>
          <w:rFonts w:ascii="Arial" w:hAnsi="Arial" w:cs="Arial"/>
          <w:sz w:val="20"/>
          <w:szCs w:val="20"/>
        </w:rPr>
        <w:tab/>
        <w:t>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If the Contractor is required to submit Standard Form-LLL, the form and instructions for preparation of the form may be obtained from the State.</w:t>
      </w:r>
    </w:p>
    <w:p w14:paraId="6AA6BA84" w14:textId="77777777" w:rsidR="00750E9B" w:rsidRPr="000A7714" w:rsidRDefault="00750E9B" w:rsidP="000A7714">
      <w:pPr>
        <w:spacing w:after="0" w:line="240" w:lineRule="auto"/>
        <w:jc w:val="both"/>
        <w:rPr>
          <w:rFonts w:ascii="Arial" w:hAnsi="Arial" w:cs="Arial"/>
          <w:sz w:val="20"/>
          <w:szCs w:val="20"/>
        </w:rPr>
      </w:pPr>
    </w:p>
    <w:p w14:paraId="194E37C4"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lastRenderedPageBreak/>
        <w:t>C.</w:t>
      </w:r>
      <w:r w:rsidRPr="000A7714">
        <w:rPr>
          <w:rFonts w:ascii="Arial" w:hAnsi="Arial" w:cs="Arial"/>
          <w:sz w:val="20"/>
          <w:szCs w:val="20"/>
        </w:rPr>
        <w:tab/>
        <w:t>The Contractor shall require that the language of this certification be included in any subcontracts and that all subcontractors shall certify and disclose accordingly.</w:t>
      </w:r>
    </w:p>
    <w:p w14:paraId="68BE1D90" w14:textId="77777777" w:rsidR="00750E9B" w:rsidRPr="000A7714" w:rsidRDefault="00750E9B" w:rsidP="000A7714">
      <w:pPr>
        <w:spacing w:after="0" w:line="240" w:lineRule="auto"/>
        <w:jc w:val="both"/>
        <w:rPr>
          <w:rFonts w:ascii="Arial" w:hAnsi="Arial" w:cs="Arial"/>
          <w:sz w:val="20"/>
          <w:szCs w:val="20"/>
        </w:rPr>
      </w:pPr>
    </w:p>
    <w:p w14:paraId="60810277" w14:textId="77777777" w:rsidR="00750E9B" w:rsidRPr="000A7714" w:rsidRDefault="00750E9B" w:rsidP="000A7714">
      <w:pPr>
        <w:spacing w:after="0" w:line="240" w:lineRule="auto"/>
        <w:ind w:left="720" w:hanging="720"/>
        <w:jc w:val="both"/>
        <w:rPr>
          <w:rFonts w:ascii="Arial" w:hAnsi="Arial" w:cs="Arial"/>
          <w:sz w:val="20"/>
          <w:szCs w:val="20"/>
        </w:rPr>
      </w:pPr>
      <w:r w:rsidRPr="000A7714">
        <w:rPr>
          <w:rFonts w:ascii="Arial" w:hAnsi="Arial" w:cs="Arial"/>
          <w:sz w:val="20"/>
          <w:szCs w:val="20"/>
        </w:rPr>
        <w:t>D.</w:t>
      </w:r>
      <w:r w:rsidRPr="000A7714">
        <w:rPr>
          <w:rFonts w:ascii="Arial" w:hAnsi="Arial" w:cs="Arial"/>
          <w:sz w:val="20"/>
          <w:szCs w:val="20"/>
        </w:rPr>
        <w:tab/>
        <w:t>The foregoing certification is a material representation of fact upon which reliance was or will be placed when entering into this Contract and any transactions with the State.  Submission of this certification is a prerequisite for making or entering into any transaction as imposed by 31 U.S.C. § 1352. Any person who fails to file the required certification shall be subject to a civil penalty of not less than $10,000.00 and not more than $100,000.00 for each such failure.</w:t>
      </w:r>
    </w:p>
    <w:p w14:paraId="50487150" w14:textId="77777777" w:rsidR="00750E9B" w:rsidRPr="000A7714" w:rsidRDefault="00750E9B" w:rsidP="000A7714">
      <w:pPr>
        <w:spacing w:after="0" w:line="240" w:lineRule="auto"/>
        <w:jc w:val="both"/>
        <w:rPr>
          <w:rFonts w:ascii="Arial" w:hAnsi="Arial" w:cs="Arial"/>
          <w:sz w:val="20"/>
          <w:szCs w:val="20"/>
        </w:rPr>
      </w:pPr>
    </w:p>
    <w:p w14:paraId="0FE7BB8F" w14:textId="6008305E" w:rsidR="00C81A6D" w:rsidRPr="00C81A6D" w:rsidRDefault="00C81A6D" w:rsidP="000A7714">
      <w:pPr>
        <w:tabs>
          <w:tab w:val="num" w:pos="0"/>
        </w:tabs>
        <w:spacing w:after="0" w:line="240" w:lineRule="auto"/>
        <w:rPr>
          <w:rFonts w:ascii="Arial" w:eastAsia="MS Mincho" w:hAnsi="Arial" w:cs="Arial"/>
          <w:b/>
          <w:color w:val="000000"/>
          <w:spacing w:val="-3"/>
          <w:sz w:val="20"/>
          <w:szCs w:val="20"/>
          <w:lang w:eastAsia="ja-JP"/>
        </w:rPr>
      </w:pPr>
      <w:r w:rsidRPr="00C81A6D">
        <w:rPr>
          <w:rFonts w:ascii="Arial" w:eastAsia="MS Mincho" w:hAnsi="Arial" w:cs="Arial"/>
          <w:b/>
          <w:sz w:val="20"/>
          <w:szCs w:val="20"/>
          <w:lang w:eastAsia="ja-JP"/>
        </w:rPr>
        <w:t>5</w:t>
      </w:r>
      <w:r w:rsidR="004F0A87" w:rsidRPr="000A7714">
        <w:rPr>
          <w:rFonts w:ascii="Arial" w:eastAsia="MS Mincho" w:hAnsi="Arial" w:cs="Arial"/>
          <w:b/>
          <w:sz w:val="20"/>
          <w:szCs w:val="20"/>
          <w:lang w:eastAsia="ja-JP"/>
        </w:rPr>
        <w:t>7</w:t>
      </w:r>
      <w:r w:rsidRPr="00C81A6D">
        <w:rPr>
          <w:rFonts w:ascii="Arial" w:eastAsia="MS Mincho" w:hAnsi="Arial" w:cs="Arial"/>
          <w:b/>
          <w:sz w:val="20"/>
          <w:szCs w:val="20"/>
          <w:lang w:eastAsia="ja-JP"/>
        </w:rPr>
        <w:t xml:space="preserve">. </w:t>
      </w:r>
      <w:r w:rsidRPr="00C81A6D">
        <w:rPr>
          <w:rFonts w:ascii="Arial" w:eastAsia="MS Mincho" w:hAnsi="Arial" w:cs="Arial"/>
          <w:b/>
          <w:sz w:val="20"/>
          <w:szCs w:val="20"/>
          <w:lang w:eastAsia="ja-JP"/>
        </w:rPr>
        <w:tab/>
        <w:t>Religious or Political Activities</w:t>
      </w:r>
      <w:r w:rsidRPr="00C81A6D">
        <w:rPr>
          <w:rFonts w:ascii="Arial" w:eastAsia="MS Mincho" w:hAnsi="Arial" w:cs="Arial"/>
          <w:b/>
          <w:color w:val="000000"/>
          <w:spacing w:val="-3"/>
          <w:sz w:val="20"/>
          <w:szCs w:val="20"/>
          <w:lang w:eastAsia="ja-JP"/>
        </w:rPr>
        <w:t>. [Added]</w:t>
      </w:r>
    </w:p>
    <w:p w14:paraId="48131EF6" w14:textId="77777777" w:rsidR="00C81A6D" w:rsidRPr="00C81A6D" w:rsidRDefault="00C81A6D" w:rsidP="000A7714">
      <w:pPr>
        <w:tabs>
          <w:tab w:val="num" w:pos="0"/>
        </w:tabs>
        <w:spacing w:after="0" w:line="240" w:lineRule="auto"/>
        <w:rPr>
          <w:rFonts w:ascii="Arial" w:eastAsia="MS Mincho" w:hAnsi="Arial" w:cs="Arial"/>
          <w:bCs/>
          <w:sz w:val="20"/>
          <w:szCs w:val="20"/>
          <w:lang w:eastAsia="ja-JP"/>
        </w:rPr>
      </w:pPr>
    </w:p>
    <w:p w14:paraId="20979E2F" w14:textId="77777777" w:rsidR="00C81A6D" w:rsidRPr="00C81A6D" w:rsidRDefault="00C81A6D" w:rsidP="000A7714">
      <w:pPr>
        <w:tabs>
          <w:tab w:val="num" w:pos="0"/>
        </w:tabs>
        <w:spacing w:after="0" w:line="240" w:lineRule="auto"/>
        <w:ind w:left="720" w:hanging="720"/>
        <w:rPr>
          <w:rFonts w:ascii="Arial" w:eastAsia="MS Mincho" w:hAnsi="Arial" w:cs="Arial"/>
          <w:bCs/>
          <w:sz w:val="20"/>
          <w:szCs w:val="20"/>
          <w:lang w:eastAsia="ja-JP"/>
        </w:rPr>
      </w:pPr>
      <w:r w:rsidRPr="00C81A6D">
        <w:rPr>
          <w:rFonts w:ascii="Arial" w:eastAsia="MS Mincho" w:hAnsi="Arial" w:cs="Arial"/>
          <w:bCs/>
          <w:sz w:val="20"/>
          <w:szCs w:val="20"/>
          <w:lang w:eastAsia="ja-JP"/>
        </w:rPr>
        <w:t>A.</w:t>
      </w:r>
      <w:r w:rsidRPr="00C81A6D">
        <w:rPr>
          <w:rFonts w:ascii="Arial" w:eastAsia="MS Mincho" w:hAnsi="Arial" w:cs="Arial"/>
          <w:bCs/>
          <w:sz w:val="20"/>
          <w:szCs w:val="20"/>
          <w:lang w:eastAsia="ja-JP"/>
        </w:rPr>
        <w:tab/>
        <w:t>The State and the Contractor agree that services provided pursuant to this Contract shall be non-sectarian in nature and that religious activities shall not be included in any activities to be conducted hereunder. The Contractor agrees that, if it otherwise conducts religious activities as part of its organization, any inherently religious activities must be offered separately, in time or location, from the programs or services funded with direct federal financial assistance and participation must be voluntary for beneficiaries of the programs or services funded with such assistance.</w:t>
      </w:r>
    </w:p>
    <w:p w14:paraId="739C2A3E" w14:textId="77777777" w:rsidR="00C81A6D" w:rsidRPr="00C81A6D" w:rsidRDefault="00C81A6D" w:rsidP="000A7714">
      <w:pPr>
        <w:tabs>
          <w:tab w:val="num" w:pos="0"/>
        </w:tabs>
        <w:spacing w:after="0" w:line="240" w:lineRule="auto"/>
        <w:rPr>
          <w:rFonts w:ascii="Arial" w:eastAsia="MS Mincho" w:hAnsi="Arial" w:cs="Arial"/>
          <w:bCs/>
          <w:sz w:val="20"/>
          <w:szCs w:val="20"/>
          <w:lang w:eastAsia="ja-JP"/>
        </w:rPr>
      </w:pPr>
    </w:p>
    <w:p w14:paraId="490D7D11" w14:textId="77777777" w:rsidR="00C81A6D" w:rsidRPr="00C81A6D" w:rsidRDefault="00C81A6D" w:rsidP="000A7714">
      <w:pPr>
        <w:tabs>
          <w:tab w:val="num" w:pos="0"/>
        </w:tabs>
        <w:spacing w:after="0" w:line="240" w:lineRule="auto"/>
        <w:ind w:left="720" w:hanging="720"/>
        <w:rPr>
          <w:rFonts w:ascii="Arial" w:eastAsia="MS Mincho" w:hAnsi="Arial" w:cs="Arial"/>
          <w:bCs/>
          <w:sz w:val="20"/>
          <w:szCs w:val="20"/>
          <w:lang w:eastAsia="ja-JP"/>
        </w:rPr>
      </w:pPr>
      <w:r w:rsidRPr="00C81A6D">
        <w:rPr>
          <w:rFonts w:ascii="Arial" w:eastAsia="MS Mincho" w:hAnsi="Arial" w:cs="Arial"/>
          <w:bCs/>
          <w:sz w:val="20"/>
          <w:szCs w:val="20"/>
          <w:lang w:eastAsia="ja-JP"/>
        </w:rPr>
        <w:t>B.</w:t>
      </w:r>
      <w:r w:rsidRPr="00C81A6D">
        <w:rPr>
          <w:rFonts w:ascii="Arial" w:eastAsia="MS Mincho" w:hAnsi="Arial" w:cs="Arial"/>
          <w:bCs/>
          <w:sz w:val="20"/>
          <w:szCs w:val="20"/>
          <w:lang w:eastAsia="ja-JP"/>
        </w:rPr>
        <w:tab/>
        <w:t>The Contractor certifies that any funding provided by the State pursuant to this Contract shall not be used to further any type of political or voter activity.</w:t>
      </w:r>
    </w:p>
    <w:p w14:paraId="2583C86C" w14:textId="77777777" w:rsidR="00C81A6D" w:rsidRPr="00C81A6D" w:rsidRDefault="00C81A6D" w:rsidP="000A7714">
      <w:pPr>
        <w:tabs>
          <w:tab w:val="num" w:pos="0"/>
        </w:tabs>
        <w:spacing w:after="0" w:line="240" w:lineRule="auto"/>
        <w:rPr>
          <w:rFonts w:ascii="Arial" w:eastAsia="MS Mincho" w:hAnsi="Arial" w:cs="Arial"/>
          <w:bCs/>
          <w:sz w:val="20"/>
          <w:szCs w:val="20"/>
          <w:lang w:eastAsia="ja-JP"/>
        </w:rPr>
      </w:pPr>
    </w:p>
    <w:p w14:paraId="4BACA981" w14:textId="39D6D60F" w:rsidR="00C81A6D" w:rsidRPr="00C81A6D" w:rsidRDefault="00C81A6D" w:rsidP="000A7714">
      <w:pPr>
        <w:tabs>
          <w:tab w:val="num" w:pos="0"/>
        </w:tabs>
        <w:spacing w:after="0" w:line="240" w:lineRule="auto"/>
        <w:rPr>
          <w:rFonts w:ascii="Arial" w:eastAsia="MS Mincho" w:hAnsi="Arial" w:cs="Arial"/>
          <w:b/>
          <w:color w:val="000000"/>
          <w:spacing w:val="-3"/>
          <w:sz w:val="20"/>
          <w:szCs w:val="20"/>
          <w:lang w:eastAsia="ja-JP"/>
        </w:rPr>
      </w:pPr>
      <w:r w:rsidRPr="00C81A6D">
        <w:rPr>
          <w:rFonts w:ascii="Arial" w:eastAsia="MS Mincho" w:hAnsi="Arial" w:cs="Arial"/>
          <w:b/>
          <w:sz w:val="20"/>
          <w:szCs w:val="20"/>
          <w:lang w:eastAsia="ja-JP"/>
        </w:rPr>
        <w:t>5</w:t>
      </w:r>
      <w:r w:rsidR="004F0A87" w:rsidRPr="000A7714">
        <w:rPr>
          <w:rFonts w:ascii="Arial" w:eastAsia="MS Mincho" w:hAnsi="Arial" w:cs="Arial"/>
          <w:b/>
          <w:sz w:val="20"/>
          <w:szCs w:val="20"/>
          <w:lang w:eastAsia="ja-JP"/>
        </w:rPr>
        <w:t>8</w:t>
      </w:r>
      <w:r w:rsidRPr="00C81A6D">
        <w:rPr>
          <w:rFonts w:ascii="Arial" w:eastAsia="MS Mincho" w:hAnsi="Arial" w:cs="Arial"/>
          <w:b/>
          <w:sz w:val="20"/>
          <w:szCs w:val="20"/>
          <w:lang w:eastAsia="ja-JP"/>
        </w:rPr>
        <w:t>.</w:t>
      </w:r>
      <w:r w:rsidRPr="00C81A6D">
        <w:rPr>
          <w:rFonts w:ascii="Arial" w:eastAsia="MS Mincho" w:hAnsi="Arial" w:cs="Arial"/>
          <w:b/>
          <w:sz w:val="20"/>
          <w:szCs w:val="20"/>
          <w:lang w:eastAsia="ja-JP"/>
        </w:rPr>
        <w:tab/>
        <w:t>Buy American</w:t>
      </w:r>
      <w:r w:rsidRPr="00C81A6D">
        <w:rPr>
          <w:rFonts w:ascii="Arial" w:eastAsia="MS Mincho" w:hAnsi="Arial" w:cs="Arial"/>
          <w:b/>
          <w:color w:val="000000"/>
          <w:spacing w:val="-3"/>
          <w:sz w:val="20"/>
          <w:szCs w:val="20"/>
          <w:lang w:eastAsia="ja-JP"/>
        </w:rPr>
        <w:t>. [Added]</w:t>
      </w:r>
    </w:p>
    <w:p w14:paraId="39EFA4A3" w14:textId="77777777" w:rsidR="00C81A6D" w:rsidRPr="00C81A6D" w:rsidRDefault="00C81A6D" w:rsidP="000A7714">
      <w:pPr>
        <w:tabs>
          <w:tab w:val="num" w:pos="0"/>
        </w:tabs>
        <w:spacing w:after="0" w:line="240" w:lineRule="auto"/>
        <w:rPr>
          <w:rFonts w:ascii="Arial" w:eastAsia="MS Mincho" w:hAnsi="Arial" w:cs="Arial"/>
          <w:bCs/>
          <w:sz w:val="20"/>
          <w:szCs w:val="20"/>
          <w:lang w:eastAsia="ja-JP"/>
        </w:rPr>
      </w:pPr>
    </w:p>
    <w:p w14:paraId="398BD4D6" w14:textId="77777777" w:rsidR="00C81A6D" w:rsidRPr="00C81A6D" w:rsidRDefault="00C81A6D" w:rsidP="000A7714">
      <w:pPr>
        <w:tabs>
          <w:tab w:val="num" w:pos="0"/>
        </w:tabs>
        <w:spacing w:after="0" w:line="240" w:lineRule="auto"/>
        <w:rPr>
          <w:rFonts w:ascii="Arial" w:eastAsia="MS Mincho" w:hAnsi="Arial" w:cs="Arial"/>
          <w:bCs/>
          <w:sz w:val="20"/>
          <w:szCs w:val="20"/>
          <w:lang w:eastAsia="ja-JP"/>
        </w:rPr>
      </w:pPr>
      <w:r w:rsidRPr="00C81A6D">
        <w:rPr>
          <w:rFonts w:ascii="Arial" w:eastAsia="MS Mincho" w:hAnsi="Arial" w:cs="Arial"/>
          <w:bCs/>
          <w:sz w:val="20"/>
          <w:szCs w:val="20"/>
          <w:lang w:eastAsia="ja-JP"/>
        </w:rPr>
        <w:t>The State and the Contractor agree that, to the greatest extent applicable, all equipment and products purchased with funds provided by the State pursuant to this Contract shall be American-made.</w:t>
      </w:r>
    </w:p>
    <w:p w14:paraId="7CA6390E" w14:textId="77777777" w:rsidR="00C81A6D" w:rsidRPr="000A7714" w:rsidRDefault="00C81A6D" w:rsidP="000A7714">
      <w:pPr>
        <w:spacing w:after="0" w:line="240" w:lineRule="auto"/>
        <w:jc w:val="both"/>
        <w:rPr>
          <w:rFonts w:ascii="Arial" w:hAnsi="Arial" w:cs="Arial"/>
          <w:sz w:val="20"/>
          <w:szCs w:val="20"/>
        </w:rPr>
      </w:pPr>
    </w:p>
    <w:p w14:paraId="062FDAFD" w14:textId="5AA2FE53" w:rsidR="00750E9B" w:rsidRPr="000A7714" w:rsidRDefault="00750E9B" w:rsidP="000A7714">
      <w:pPr>
        <w:spacing w:after="0" w:line="240" w:lineRule="auto"/>
        <w:jc w:val="both"/>
        <w:rPr>
          <w:rFonts w:ascii="Arial" w:hAnsi="Arial" w:cs="Arial"/>
          <w:b/>
          <w:color w:val="000000"/>
          <w:spacing w:val="-3"/>
          <w:sz w:val="20"/>
          <w:szCs w:val="20"/>
        </w:rPr>
      </w:pPr>
      <w:r w:rsidRPr="000A7714">
        <w:rPr>
          <w:rFonts w:ascii="Arial" w:hAnsi="Arial" w:cs="Arial"/>
          <w:b/>
          <w:sz w:val="20"/>
          <w:szCs w:val="20"/>
        </w:rPr>
        <w:t>5</w:t>
      </w:r>
      <w:r w:rsidR="004F0A87" w:rsidRPr="000A7714">
        <w:rPr>
          <w:rFonts w:ascii="Arial" w:hAnsi="Arial" w:cs="Arial"/>
          <w:b/>
          <w:sz w:val="20"/>
          <w:szCs w:val="20"/>
        </w:rPr>
        <w:t>9</w:t>
      </w:r>
      <w:r w:rsidRPr="000A7714">
        <w:rPr>
          <w:rFonts w:ascii="Arial" w:hAnsi="Arial" w:cs="Arial"/>
          <w:b/>
          <w:sz w:val="20"/>
          <w:szCs w:val="20"/>
        </w:rPr>
        <w:t>.</w:t>
      </w:r>
      <w:r w:rsidRPr="000A7714">
        <w:rPr>
          <w:rFonts w:ascii="Arial" w:hAnsi="Arial" w:cs="Arial"/>
          <w:b/>
          <w:sz w:val="20"/>
          <w:szCs w:val="20"/>
        </w:rPr>
        <w:tab/>
        <w:t>Survival</w:t>
      </w:r>
      <w:r w:rsidRPr="000A7714">
        <w:rPr>
          <w:rFonts w:ascii="Arial" w:hAnsi="Arial" w:cs="Arial"/>
          <w:b/>
          <w:color w:val="000000"/>
          <w:spacing w:val="-3"/>
          <w:sz w:val="20"/>
          <w:szCs w:val="20"/>
        </w:rPr>
        <w:t>. [Added]</w:t>
      </w:r>
    </w:p>
    <w:p w14:paraId="74F0D5FA" w14:textId="77777777" w:rsidR="00750E9B" w:rsidRPr="000A7714" w:rsidRDefault="00750E9B" w:rsidP="000A7714">
      <w:pPr>
        <w:spacing w:after="0" w:line="240" w:lineRule="auto"/>
        <w:jc w:val="both"/>
        <w:rPr>
          <w:rFonts w:ascii="Arial" w:hAnsi="Arial" w:cs="Arial"/>
          <w:sz w:val="20"/>
          <w:szCs w:val="20"/>
        </w:rPr>
      </w:pPr>
    </w:p>
    <w:p w14:paraId="564DCF41" w14:textId="77777777" w:rsidR="00750E9B" w:rsidRPr="000A7714" w:rsidRDefault="00750E9B" w:rsidP="000A7714">
      <w:pPr>
        <w:spacing w:after="0" w:line="240" w:lineRule="auto"/>
        <w:jc w:val="both"/>
        <w:rPr>
          <w:rFonts w:ascii="Arial" w:hAnsi="Arial" w:cs="Arial"/>
          <w:sz w:val="20"/>
          <w:szCs w:val="20"/>
        </w:rPr>
      </w:pPr>
      <w:r w:rsidRPr="000A7714">
        <w:rPr>
          <w:rFonts w:ascii="Arial" w:hAnsi="Arial" w:cs="Arial"/>
          <w:sz w:val="20"/>
          <w:szCs w:val="20"/>
        </w:rPr>
        <w:t xml:space="preserve">All terms of this Contract which, by their nature, are intended to survive termination, in whole or in part, or expiration of this Contract will survive termination, in whole or in part, or expiration of this Contract, including, but not limited to, the following sections: </w:t>
      </w:r>
      <w:r w:rsidRPr="000A7714">
        <w:rPr>
          <w:rFonts w:ascii="Arial" w:hAnsi="Arial" w:cs="Arial"/>
          <w:sz w:val="20"/>
          <w:szCs w:val="20"/>
          <w:u w:val="single"/>
        </w:rPr>
        <w:t>Section 4</w:t>
      </w:r>
      <w:r w:rsidRPr="000A7714">
        <w:rPr>
          <w:rFonts w:ascii="Arial" w:hAnsi="Arial" w:cs="Arial"/>
          <w:sz w:val="20"/>
          <w:szCs w:val="20"/>
        </w:rPr>
        <w:t xml:space="preserve">. Access to Records; </w:t>
      </w:r>
      <w:r w:rsidRPr="000A7714">
        <w:rPr>
          <w:rFonts w:ascii="Arial" w:hAnsi="Arial" w:cs="Arial"/>
          <w:sz w:val="20"/>
          <w:szCs w:val="20"/>
          <w:u w:val="single"/>
        </w:rPr>
        <w:t>Section 6</w:t>
      </w:r>
      <w:r w:rsidRPr="000A7714">
        <w:rPr>
          <w:rFonts w:ascii="Arial" w:hAnsi="Arial" w:cs="Arial"/>
          <w:sz w:val="20"/>
          <w:szCs w:val="20"/>
        </w:rPr>
        <w:t xml:space="preserve">. Assignment of Antitrust Claims; </w:t>
      </w:r>
      <w:r w:rsidRPr="000A7714">
        <w:rPr>
          <w:rFonts w:ascii="Arial" w:hAnsi="Arial" w:cs="Arial"/>
          <w:sz w:val="20"/>
          <w:szCs w:val="20"/>
          <w:u w:val="single"/>
        </w:rPr>
        <w:t>Section 7</w:t>
      </w:r>
      <w:r w:rsidRPr="000A7714">
        <w:rPr>
          <w:rFonts w:ascii="Arial" w:hAnsi="Arial" w:cs="Arial"/>
          <w:sz w:val="20"/>
          <w:szCs w:val="20"/>
        </w:rPr>
        <w:t xml:space="preserve">. Audits and Monitoring; </w:t>
      </w:r>
      <w:r w:rsidRPr="000A7714">
        <w:rPr>
          <w:rFonts w:ascii="Arial" w:hAnsi="Arial" w:cs="Arial"/>
          <w:sz w:val="20"/>
          <w:szCs w:val="20"/>
          <w:u w:val="single"/>
        </w:rPr>
        <w:t>Section 12</w:t>
      </w:r>
      <w:r w:rsidRPr="000A7714">
        <w:rPr>
          <w:rFonts w:ascii="Arial" w:hAnsi="Arial" w:cs="Arial"/>
          <w:sz w:val="20"/>
          <w:szCs w:val="20"/>
        </w:rPr>
        <w:t xml:space="preserve">. Confidentiality of State Information; </w:t>
      </w:r>
      <w:r w:rsidRPr="000A7714">
        <w:rPr>
          <w:rFonts w:ascii="Arial" w:hAnsi="Arial" w:cs="Arial"/>
          <w:sz w:val="20"/>
          <w:szCs w:val="20"/>
          <w:u w:val="single"/>
        </w:rPr>
        <w:t>Section 13</w:t>
      </w:r>
      <w:r w:rsidRPr="000A7714">
        <w:rPr>
          <w:rFonts w:ascii="Arial" w:hAnsi="Arial" w:cs="Arial"/>
          <w:sz w:val="20"/>
          <w:szCs w:val="20"/>
        </w:rPr>
        <w:t xml:space="preserve">. Continuity of Services; </w:t>
      </w:r>
      <w:r w:rsidRPr="000A7714">
        <w:rPr>
          <w:rFonts w:ascii="Arial" w:hAnsi="Arial" w:cs="Arial"/>
          <w:sz w:val="20"/>
          <w:szCs w:val="20"/>
          <w:u w:val="single"/>
        </w:rPr>
        <w:t>Section 16</w:t>
      </w:r>
      <w:r w:rsidRPr="000A7714">
        <w:rPr>
          <w:rFonts w:ascii="Arial" w:hAnsi="Arial" w:cs="Arial"/>
          <w:sz w:val="20"/>
          <w:szCs w:val="20"/>
        </w:rPr>
        <w:t xml:space="preserve">. Disputes; </w:t>
      </w:r>
      <w:r w:rsidRPr="000A7714">
        <w:rPr>
          <w:rFonts w:ascii="Arial" w:hAnsi="Arial" w:cs="Arial"/>
          <w:sz w:val="20"/>
          <w:szCs w:val="20"/>
          <w:u w:val="single"/>
        </w:rPr>
        <w:t>Section 19</w:t>
      </w:r>
      <w:r w:rsidRPr="000A7714">
        <w:rPr>
          <w:rFonts w:ascii="Arial" w:hAnsi="Arial" w:cs="Arial"/>
          <w:sz w:val="20"/>
          <w:szCs w:val="20"/>
        </w:rPr>
        <w:t xml:space="preserve">. Employment Option; </w:t>
      </w:r>
      <w:r w:rsidRPr="000A7714">
        <w:rPr>
          <w:rFonts w:ascii="Arial" w:hAnsi="Arial" w:cs="Arial"/>
          <w:sz w:val="20"/>
          <w:szCs w:val="20"/>
          <w:u w:val="single"/>
        </w:rPr>
        <w:t>Section 22</w:t>
      </w:r>
      <w:r w:rsidRPr="000A7714">
        <w:rPr>
          <w:rFonts w:ascii="Arial" w:hAnsi="Arial" w:cs="Arial"/>
          <w:sz w:val="20"/>
          <w:szCs w:val="20"/>
        </w:rPr>
        <w:t xml:space="preserve">. Governing Law; </w:t>
      </w:r>
      <w:r w:rsidRPr="000A7714">
        <w:rPr>
          <w:rFonts w:ascii="Arial" w:hAnsi="Arial" w:cs="Arial"/>
          <w:sz w:val="20"/>
          <w:szCs w:val="20"/>
          <w:u w:val="single"/>
        </w:rPr>
        <w:t>Section 23</w:t>
      </w:r>
      <w:r w:rsidRPr="000A7714">
        <w:rPr>
          <w:rFonts w:ascii="Arial" w:hAnsi="Arial" w:cs="Arial"/>
          <w:sz w:val="20"/>
          <w:szCs w:val="20"/>
        </w:rPr>
        <w:t xml:space="preserve">. HIPAA Compliance; </w:t>
      </w:r>
      <w:r w:rsidRPr="000A7714">
        <w:rPr>
          <w:rFonts w:ascii="Arial" w:hAnsi="Arial" w:cs="Arial"/>
          <w:sz w:val="20"/>
          <w:szCs w:val="20"/>
          <w:u w:val="single"/>
        </w:rPr>
        <w:t>Section 24</w:t>
      </w:r>
      <w:r w:rsidRPr="000A7714">
        <w:rPr>
          <w:rFonts w:ascii="Arial" w:hAnsi="Arial" w:cs="Arial"/>
          <w:sz w:val="20"/>
          <w:szCs w:val="20"/>
        </w:rPr>
        <w:t xml:space="preserve">. Indemnification; </w:t>
      </w:r>
      <w:r w:rsidRPr="000A7714">
        <w:rPr>
          <w:rFonts w:ascii="Arial" w:hAnsi="Arial" w:cs="Arial"/>
          <w:sz w:val="20"/>
          <w:szCs w:val="20"/>
          <w:u w:val="single"/>
        </w:rPr>
        <w:t>Section 35</w:t>
      </w:r>
      <w:r w:rsidRPr="000A7714">
        <w:rPr>
          <w:rFonts w:ascii="Arial" w:hAnsi="Arial" w:cs="Arial"/>
          <w:sz w:val="20"/>
          <w:szCs w:val="20"/>
        </w:rPr>
        <w:t xml:space="preserve">. Ownership of Documents and Materials; </w:t>
      </w:r>
      <w:r w:rsidRPr="000A7714">
        <w:rPr>
          <w:rFonts w:ascii="Arial" w:hAnsi="Arial" w:cs="Arial"/>
          <w:sz w:val="20"/>
          <w:szCs w:val="20"/>
          <w:u w:val="single"/>
        </w:rPr>
        <w:t>Section 36</w:t>
      </w:r>
      <w:r w:rsidRPr="000A7714">
        <w:rPr>
          <w:rFonts w:ascii="Arial" w:hAnsi="Arial" w:cs="Arial"/>
          <w:sz w:val="20"/>
          <w:szCs w:val="20"/>
        </w:rPr>
        <w:t xml:space="preserve">. Payment and Fiscal Requirements; </w:t>
      </w:r>
      <w:r w:rsidRPr="000A7714">
        <w:rPr>
          <w:rFonts w:ascii="Arial" w:hAnsi="Arial" w:cs="Arial"/>
          <w:sz w:val="20"/>
          <w:szCs w:val="20"/>
          <w:u w:val="single"/>
        </w:rPr>
        <w:t>Section 37</w:t>
      </w:r>
      <w:r w:rsidRPr="000A7714">
        <w:rPr>
          <w:rFonts w:ascii="Arial" w:hAnsi="Arial" w:cs="Arial"/>
          <w:sz w:val="20"/>
          <w:szCs w:val="20"/>
        </w:rPr>
        <w:t xml:space="preserve">. Penalties/Interest/Attorney’s Fees; </w:t>
      </w:r>
      <w:r w:rsidRPr="000A7714">
        <w:rPr>
          <w:rFonts w:ascii="Arial" w:hAnsi="Arial" w:cs="Arial"/>
          <w:sz w:val="20"/>
          <w:szCs w:val="20"/>
          <w:u w:val="single"/>
        </w:rPr>
        <w:t>Section 39</w:t>
      </w:r>
      <w:r w:rsidRPr="000A7714">
        <w:rPr>
          <w:rFonts w:ascii="Arial" w:hAnsi="Arial" w:cs="Arial"/>
          <w:sz w:val="20"/>
          <w:szCs w:val="20"/>
        </w:rPr>
        <w:t xml:space="preserve">. Public Record; </w:t>
      </w:r>
      <w:r w:rsidRPr="000A7714">
        <w:rPr>
          <w:rFonts w:ascii="Arial" w:hAnsi="Arial" w:cs="Arial"/>
          <w:sz w:val="20"/>
          <w:szCs w:val="20"/>
          <w:u w:val="single"/>
        </w:rPr>
        <w:t>Section 44</w:t>
      </w:r>
      <w:r w:rsidRPr="000A7714">
        <w:rPr>
          <w:rFonts w:ascii="Arial" w:hAnsi="Arial" w:cs="Arial"/>
          <w:sz w:val="20"/>
          <w:szCs w:val="20"/>
        </w:rPr>
        <w:t xml:space="preserve">. Termination for Convenience; </w:t>
      </w:r>
      <w:r w:rsidRPr="000A7714">
        <w:rPr>
          <w:rFonts w:ascii="Arial" w:hAnsi="Arial" w:cs="Arial"/>
          <w:sz w:val="20"/>
          <w:szCs w:val="20"/>
          <w:u w:val="single"/>
        </w:rPr>
        <w:t>Section 45</w:t>
      </w:r>
      <w:r w:rsidRPr="000A7714">
        <w:rPr>
          <w:rFonts w:ascii="Arial" w:hAnsi="Arial" w:cs="Arial"/>
          <w:sz w:val="20"/>
          <w:szCs w:val="20"/>
        </w:rPr>
        <w:t xml:space="preserve">. Termination for Default and Termination or Suspension for Additional Reasons; </w:t>
      </w:r>
      <w:r w:rsidRPr="000A7714">
        <w:rPr>
          <w:rFonts w:ascii="Arial" w:hAnsi="Arial" w:cs="Arial"/>
          <w:sz w:val="20"/>
          <w:szCs w:val="20"/>
          <w:u w:val="single"/>
        </w:rPr>
        <w:t>Section 46</w:t>
      </w:r>
      <w:r w:rsidRPr="000A7714">
        <w:rPr>
          <w:rFonts w:ascii="Arial" w:hAnsi="Arial" w:cs="Arial"/>
          <w:sz w:val="20"/>
          <w:szCs w:val="20"/>
        </w:rPr>
        <w:t xml:space="preserve">. Travel; </w:t>
      </w:r>
      <w:r w:rsidRPr="000A7714">
        <w:rPr>
          <w:rFonts w:ascii="Arial" w:hAnsi="Arial" w:cs="Arial"/>
          <w:sz w:val="20"/>
          <w:szCs w:val="20"/>
          <w:u w:val="single"/>
        </w:rPr>
        <w:t>Section 48</w:t>
      </w:r>
      <w:r w:rsidRPr="000A7714">
        <w:rPr>
          <w:rFonts w:ascii="Arial" w:hAnsi="Arial" w:cs="Arial"/>
          <w:sz w:val="20"/>
          <w:szCs w:val="20"/>
        </w:rPr>
        <w:t xml:space="preserve">. Waiver of Rights; </w:t>
      </w:r>
      <w:r w:rsidRPr="000A7714">
        <w:rPr>
          <w:rFonts w:ascii="Arial" w:hAnsi="Arial" w:cs="Arial"/>
          <w:sz w:val="20"/>
          <w:szCs w:val="20"/>
          <w:u w:val="single"/>
        </w:rPr>
        <w:t>Section 50</w:t>
      </w:r>
      <w:r w:rsidRPr="000A7714">
        <w:rPr>
          <w:rFonts w:ascii="Arial" w:hAnsi="Arial" w:cs="Arial"/>
          <w:sz w:val="20"/>
          <w:szCs w:val="20"/>
        </w:rPr>
        <w:t xml:space="preserve">. Reports and Records Concerning Services; </w:t>
      </w:r>
      <w:r w:rsidRPr="000A7714">
        <w:rPr>
          <w:rFonts w:ascii="Arial" w:hAnsi="Arial" w:cs="Arial"/>
          <w:sz w:val="20"/>
          <w:szCs w:val="20"/>
          <w:u w:val="single"/>
        </w:rPr>
        <w:t>Section 51</w:t>
      </w:r>
      <w:r w:rsidRPr="000A7714">
        <w:rPr>
          <w:rFonts w:ascii="Arial" w:hAnsi="Arial" w:cs="Arial"/>
          <w:sz w:val="20"/>
          <w:szCs w:val="20"/>
        </w:rPr>
        <w:t xml:space="preserve">. Delivery of Documents, Files, Data, Studies or Reports to the State Upon Termination or Expiration of this Contract; and </w:t>
      </w:r>
      <w:r w:rsidRPr="000A7714">
        <w:rPr>
          <w:rFonts w:ascii="Arial" w:hAnsi="Arial" w:cs="Arial"/>
          <w:sz w:val="20"/>
          <w:szCs w:val="20"/>
          <w:u w:val="single"/>
        </w:rPr>
        <w:t>Section 54</w:t>
      </w:r>
      <w:r w:rsidRPr="000A7714">
        <w:rPr>
          <w:rFonts w:ascii="Arial" w:hAnsi="Arial" w:cs="Arial"/>
          <w:sz w:val="20"/>
          <w:szCs w:val="20"/>
        </w:rPr>
        <w:t xml:space="preserve">. Lobbying Activities. The above list of sections surviving the termination or expiration of this Contract is not exhaustive and there are other provisions of this Contract which shall survive the termination, in whole or in part, or expiration of this Contract.  </w:t>
      </w:r>
    </w:p>
    <w:p w14:paraId="0214DF23" w14:textId="77777777" w:rsidR="00750E9B" w:rsidRPr="000A7714" w:rsidRDefault="00750E9B" w:rsidP="000A7714">
      <w:pPr>
        <w:spacing w:after="0" w:line="240" w:lineRule="auto"/>
        <w:jc w:val="both"/>
        <w:rPr>
          <w:rFonts w:ascii="Arial" w:hAnsi="Arial" w:cs="Arial"/>
          <w:color w:val="000000"/>
          <w:spacing w:val="-3"/>
          <w:sz w:val="20"/>
          <w:szCs w:val="20"/>
        </w:rPr>
      </w:pPr>
    </w:p>
    <w:p w14:paraId="3BD36FEA" w14:textId="77777777" w:rsidR="00662FAD" w:rsidRPr="000A7714" w:rsidRDefault="00097D23" w:rsidP="000A7714">
      <w:pPr>
        <w:tabs>
          <w:tab w:val="num" w:pos="0"/>
        </w:tabs>
        <w:autoSpaceDE w:val="0"/>
        <w:autoSpaceDN w:val="0"/>
        <w:spacing w:after="0" w:line="240" w:lineRule="auto"/>
        <w:jc w:val="both"/>
        <w:rPr>
          <w:rFonts w:ascii="Arial" w:eastAsia="MS Mincho" w:hAnsi="Arial" w:cs="Arial"/>
          <w:bCs/>
          <w:sz w:val="20"/>
          <w:szCs w:val="26"/>
          <w:lang w:eastAsia="ja-JP"/>
        </w:rPr>
      </w:pPr>
      <w:r w:rsidRPr="000A7714">
        <w:rPr>
          <w:rFonts w:ascii="Arial" w:eastAsia="MS Mincho" w:hAnsi="Arial" w:cs="Arial"/>
          <w:b/>
          <w:bCs/>
          <w:sz w:val="20"/>
          <w:szCs w:val="26"/>
          <w:lang w:eastAsia="ja-JP"/>
        </w:rPr>
        <w:t>60</w:t>
      </w:r>
      <w:r w:rsidR="00662847" w:rsidRPr="00662847">
        <w:rPr>
          <w:rFonts w:ascii="Arial" w:eastAsia="MS Mincho" w:hAnsi="Arial" w:cs="Arial"/>
          <w:b/>
          <w:bCs/>
          <w:sz w:val="20"/>
          <w:szCs w:val="26"/>
          <w:lang w:eastAsia="ja-JP"/>
        </w:rPr>
        <w:t>.  State Boilerplate Affirmation Clause</w:t>
      </w:r>
      <w:r w:rsidR="00662847" w:rsidRPr="00662847">
        <w:rPr>
          <w:rFonts w:ascii="Arial" w:eastAsia="MS Mincho" w:hAnsi="Arial" w:cs="Arial"/>
          <w:b/>
          <w:sz w:val="20"/>
          <w:szCs w:val="26"/>
          <w:lang w:eastAsia="ja-JP"/>
        </w:rPr>
        <w:t>.</w:t>
      </w:r>
      <w:r w:rsidR="00662847" w:rsidRPr="00662847">
        <w:rPr>
          <w:rFonts w:ascii="Arial" w:eastAsia="MS Mincho" w:hAnsi="Arial" w:cs="Arial"/>
          <w:bCs/>
          <w:sz w:val="20"/>
          <w:szCs w:val="26"/>
          <w:lang w:eastAsia="ja-JP"/>
        </w:rPr>
        <w:t xml:space="preserve">  I swear or affirm under the penalties of perjury that I have not altered, modified, changed or deleted the State's standard contract clauses (as contained in</w:t>
      </w:r>
      <w:r w:rsidR="00662847" w:rsidRPr="00662847">
        <w:rPr>
          <w:rFonts w:ascii="Arial" w:eastAsia="MS Mincho" w:hAnsi="Arial" w:cs="Arial"/>
          <w:bCs/>
          <w:i/>
          <w:sz w:val="20"/>
          <w:szCs w:val="26"/>
          <w:lang w:eastAsia="ja-JP"/>
        </w:rPr>
        <w:t xml:space="preserve"> </w:t>
      </w:r>
      <w:r w:rsidR="00662847" w:rsidRPr="00662847">
        <w:rPr>
          <w:rFonts w:ascii="Arial" w:eastAsia="MS Mincho" w:hAnsi="Arial" w:cs="Arial"/>
          <w:bCs/>
          <w:sz w:val="20"/>
          <w:szCs w:val="26"/>
          <w:lang w:eastAsia="ja-JP"/>
        </w:rPr>
        <w:t>the</w:t>
      </w:r>
      <w:r w:rsidR="00662847" w:rsidRPr="00662847">
        <w:rPr>
          <w:rFonts w:ascii="Arial" w:eastAsia="MS Mincho" w:hAnsi="Arial" w:cs="Arial"/>
          <w:bCs/>
          <w:i/>
          <w:sz w:val="20"/>
          <w:szCs w:val="26"/>
          <w:lang w:eastAsia="ja-JP"/>
        </w:rPr>
        <w:t xml:space="preserve"> 2022 SCM Template</w:t>
      </w:r>
      <w:r w:rsidR="00662847" w:rsidRPr="00662847">
        <w:rPr>
          <w:rFonts w:ascii="Arial" w:eastAsia="MS Mincho" w:hAnsi="Arial" w:cs="Arial"/>
          <w:bCs/>
          <w:sz w:val="20"/>
          <w:szCs w:val="26"/>
          <w:lang w:eastAsia="ja-JP"/>
        </w:rPr>
        <w:t>) in any way except as follows:</w:t>
      </w:r>
    </w:p>
    <w:p w14:paraId="3F2C0974" w14:textId="3300AC01" w:rsidR="00662847" w:rsidRPr="00662847" w:rsidRDefault="00662847" w:rsidP="000A7714">
      <w:pPr>
        <w:tabs>
          <w:tab w:val="num" w:pos="0"/>
        </w:tabs>
        <w:autoSpaceDE w:val="0"/>
        <w:autoSpaceDN w:val="0"/>
        <w:spacing w:after="0" w:line="240" w:lineRule="auto"/>
        <w:jc w:val="both"/>
        <w:rPr>
          <w:rFonts w:ascii="Arial" w:eastAsia="MS Mincho" w:hAnsi="Arial" w:cs="Arial"/>
          <w:bCs/>
          <w:sz w:val="20"/>
          <w:szCs w:val="26"/>
          <w:lang w:eastAsia="ja-JP"/>
        </w:rPr>
      </w:pPr>
      <w:r w:rsidRPr="00662847">
        <w:rPr>
          <w:rFonts w:ascii="Arial" w:eastAsia="MS Mincho" w:hAnsi="Arial" w:cs="Arial"/>
          <w:bCs/>
          <w:sz w:val="20"/>
          <w:szCs w:val="26"/>
          <w:lang w:eastAsia="ja-JP"/>
        </w:rPr>
        <w:t xml:space="preserve"> _____________________________</w:t>
      </w:r>
    </w:p>
    <w:p w14:paraId="0042DB84" w14:textId="77777777" w:rsidR="00662FAD" w:rsidRPr="000A7714" w:rsidRDefault="00662FAD" w:rsidP="000A7714">
      <w:pPr>
        <w:spacing w:after="0" w:line="240" w:lineRule="auto"/>
        <w:jc w:val="both"/>
        <w:rPr>
          <w:rFonts w:ascii="Arial" w:eastAsia="MS Mincho" w:hAnsi="Arial" w:cs="Arial"/>
          <w:bCs/>
          <w:snapToGrid w:val="0"/>
          <w:sz w:val="20"/>
          <w:szCs w:val="26"/>
          <w:lang w:eastAsia="ja-JP"/>
        </w:rPr>
      </w:pPr>
    </w:p>
    <w:p w14:paraId="64505900" w14:textId="6B1ADAA5" w:rsidR="00345B8B" w:rsidRPr="00345B8B" w:rsidRDefault="00345B8B" w:rsidP="000A7714">
      <w:pPr>
        <w:spacing w:after="0" w:line="240" w:lineRule="auto"/>
        <w:jc w:val="both"/>
        <w:rPr>
          <w:rFonts w:ascii="Arial" w:eastAsia="MS Mincho" w:hAnsi="Arial" w:cs="Arial"/>
          <w:bCs/>
          <w:snapToGrid w:val="0"/>
          <w:sz w:val="20"/>
          <w:szCs w:val="26"/>
          <w:lang w:eastAsia="ja-JP"/>
        </w:rPr>
      </w:pPr>
      <w:r w:rsidRPr="00345B8B">
        <w:rPr>
          <w:rFonts w:ascii="Arial" w:eastAsia="MS Mincho" w:hAnsi="Arial" w:cs="Arial"/>
          <w:bCs/>
          <w:snapToGrid w:val="0"/>
          <w:sz w:val="20"/>
          <w:szCs w:val="26"/>
          <w:lang w:eastAsia="ja-JP"/>
        </w:rPr>
        <w:t xml:space="preserve">5. </w:t>
      </w:r>
      <w:r w:rsidRPr="00345B8B">
        <w:rPr>
          <w:rFonts w:ascii="Arial" w:eastAsia="MS Mincho" w:hAnsi="Arial" w:cs="Arial"/>
          <w:bCs/>
          <w:snapToGrid w:val="0"/>
          <w:sz w:val="20"/>
          <w:szCs w:val="26"/>
          <w:lang w:eastAsia="ja-JP"/>
        </w:rPr>
        <w:tab/>
        <w:t>Assignment; Successors; and Subcontracting – modified;</w:t>
      </w:r>
    </w:p>
    <w:p w14:paraId="79734C35" w14:textId="77777777" w:rsidR="00345B8B" w:rsidRPr="00345B8B" w:rsidRDefault="00345B8B" w:rsidP="000A7714">
      <w:pPr>
        <w:spacing w:after="0" w:line="240" w:lineRule="auto"/>
        <w:jc w:val="both"/>
        <w:rPr>
          <w:rFonts w:ascii="Arial" w:eastAsia="MS Mincho" w:hAnsi="Arial" w:cs="Arial"/>
          <w:bCs/>
          <w:snapToGrid w:val="0"/>
          <w:sz w:val="20"/>
          <w:szCs w:val="26"/>
          <w:lang w:eastAsia="ja-JP"/>
        </w:rPr>
      </w:pPr>
      <w:r w:rsidRPr="00345B8B">
        <w:rPr>
          <w:rFonts w:ascii="Arial" w:eastAsia="MS Mincho" w:hAnsi="Arial" w:cs="Arial"/>
          <w:bCs/>
          <w:snapToGrid w:val="0"/>
          <w:sz w:val="20"/>
          <w:szCs w:val="26"/>
          <w:lang w:eastAsia="ja-JP"/>
        </w:rPr>
        <w:t xml:space="preserve">7.       </w:t>
      </w:r>
      <w:r w:rsidRPr="00345B8B">
        <w:rPr>
          <w:rFonts w:ascii="Arial" w:eastAsia="MS Mincho" w:hAnsi="Arial" w:cs="Arial"/>
          <w:bCs/>
          <w:snapToGrid w:val="0"/>
          <w:sz w:val="20"/>
          <w:szCs w:val="26"/>
          <w:lang w:eastAsia="ja-JP"/>
        </w:rPr>
        <w:tab/>
        <w:t xml:space="preserve">Audits and Monitoring – modified; </w:t>
      </w:r>
    </w:p>
    <w:p w14:paraId="573F8D15" w14:textId="77777777" w:rsidR="00345B8B" w:rsidRPr="00345B8B" w:rsidRDefault="00345B8B" w:rsidP="000A7714">
      <w:pPr>
        <w:spacing w:after="0" w:line="240" w:lineRule="auto"/>
        <w:jc w:val="both"/>
        <w:rPr>
          <w:rFonts w:ascii="Arial" w:eastAsia="MS Mincho" w:hAnsi="Arial" w:cs="Arial"/>
          <w:bCs/>
          <w:snapToGrid w:val="0"/>
          <w:sz w:val="20"/>
          <w:szCs w:val="26"/>
          <w:lang w:eastAsia="ja-JP"/>
        </w:rPr>
      </w:pPr>
      <w:r w:rsidRPr="00345B8B">
        <w:rPr>
          <w:rFonts w:ascii="Arial" w:eastAsia="MS Mincho" w:hAnsi="Arial" w:cs="Arial"/>
          <w:bCs/>
          <w:snapToGrid w:val="0"/>
          <w:sz w:val="20"/>
          <w:szCs w:val="26"/>
          <w:lang w:eastAsia="ja-JP"/>
        </w:rPr>
        <w:t>9.</w:t>
      </w:r>
      <w:r w:rsidRPr="00345B8B">
        <w:rPr>
          <w:rFonts w:ascii="Arial" w:eastAsia="MS Mincho" w:hAnsi="Arial" w:cs="Arial"/>
          <w:bCs/>
          <w:snapToGrid w:val="0"/>
          <w:sz w:val="20"/>
          <w:szCs w:val="26"/>
          <w:lang w:eastAsia="ja-JP"/>
        </w:rPr>
        <w:tab/>
        <w:t>Changes in Work – modified;</w:t>
      </w:r>
    </w:p>
    <w:p w14:paraId="3C1433F9"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10.     </w:t>
      </w:r>
      <w:r w:rsidRPr="00345B8B">
        <w:rPr>
          <w:rFonts w:ascii="Arial" w:eastAsia="MS Mincho" w:hAnsi="Arial" w:cs="Arial"/>
          <w:bCs/>
          <w:sz w:val="20"/>
          <w:szCs w:val="26"/>
          <w:lang w:eastAsia="ja-JP"/>
        </w:rPr>
        <w:tab/>
        <w:t>Compliance with Laws – modified;</w:t>
      </w:r>
    </w:p>
    <w:p w14:paraId="6E1AAD06"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11.     </w:t>
      </w:r>
      <w:r w:rsidRPr="00345B8B">
        <w:rPr>
          <w:rFonts w:ascii="Arial" w:eastAsia="MS Mincho" w:hAnsi="Arial" w:cs="Arial"/>
          <w:bCs/>
          <w:sz w:val="20"/>
          <w:szCs w:val="26"/>
          <w:lang w:eastAsia="ja-JP"/>
        </w:rPr>
        <w:tab/>
        <w:t>Condition of Payment – modified;</w:t>
      </w:r>
    </w:p>
    <w:p w14:paraId="106CA9A8"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12.     </w:t>
      </w:r>
      <w:r w:rsidRPr="00345B8B">
        <w:rPr>
          <w:rFonts w:ascii="Arial" w:eastAsia="MS Mincho" w:hAnsi="Arial" w:cs="Arial"/>
          <w:bCs/>
          <w:sz w:val="20"/>
          <w:szCs w:val="26"/>
          <w:lang w:eastAsia="ja-JP"/>
        </w:rPr>
        <w:tab/>
        <w:t>Confidentiality of State Information – modified;</w:t>
      </w:r>
    </w:p>
    <w:p w14:paraId="33B549DB"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13.</w:t>
      </w:r>
      <w:r w:rsidRPr="00345B8B">
        <w:rPr>
          <w:rFonts w:ascii="Arial" w:eastAsia="MS Mincho" w:hAnsi="Arial" w:cs="Arial"/>
          <w:bCs/>
          <w:sz w:val="20"/>
          <w:szCs w:val="26"/>
          <w:lang w:eastAsia="ja-JP"/>
        </w:rPr>
        <w:tab/>
        <w:t>Continuity of Services  – modified;</w:t>
      </w:r>
    </w:p>
    <w:p w14:paraId="4CDF1666"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lastRenderedPageBreak/>
        <w:t xml:space="preserve">14.     </w:t>
      </w:r>
      <w:r w:rsidRPr="00345B8B">
        <w:rPr>
          <w:rFonts w:ascii="Arial" w:eastAsia="MS Mincho" w:hAnsi="Arial" w:cs="Arial"/>
          <w:bCs/>
          <w:sz w:val="20"/>
          <w:szCs w:val="26"/>
          <w:lang w:eastAsia="ja-JP"/>
        </w:rPr>
        <w:tab/>
        <w:t>Debarment and Suspension – modified;</w:t>
      </w:r>
    </w:p>
    <w:p w14:paraId="256B179B"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16.     </w:t>
      </w:r>
      <w:r w:rsidRPr="00345B8B">
        <w:rPr>
          <w:rFonts w:ascii="Arial" w:eastAsia="MS Mincho" w:hAnsi="Arial" w:cs="Arial"/>
          <w:bCs/>
          <w:sz w:val="20"/>
          <w:szCs w:val="26"/>
          <w:lang w:eastAsia="ja-JP"/>
        </w:rPr>
        <w:tab/>
        <w:t>Disputes – modified;</w:t>
      </w:r>
    </w:p>
    <w:p w14:paraId="187552E7"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19.     </w:t>
      </w:r>
      <w:r w:rsidRPr="00345B8B">
        <w:rPr>
          <w:rFonts w:ascii="Arial" w:eastAsia="MS Mincho" w:hAnsi="Arial" w:cs="Arial"/>
          <w:bCs/>
          <w:sz w:val="20"/>
          <w:szCs w:val="26"/>
          <w:lang w:eastAsia="ja-JP"/>
        </w:rPr>
        <w:tab/>
        <w:t>Employment Option – modified;</w:t>
      </w:r>
    </w:p>
    <w:p w14:paraId="67FA273B"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21. </w:t>
      </w:r>
      <w:r w:rsidRPr="00345B8B">
        <w:rPr>
          <w:rFonts w:ascii="Arial" w:eastAsia="MS Mincho" w:hAnsi="Arial" w:cs="Arial"/>
          <w:bCs/>
          <w:sz w:val="20"/>
          <w:szCs w:val="26"/>
          <w:lang w:eastAsia="ja-JP"/>
        </w:rPr>
        <w:tab/>
        <w:t xml:space="preserve">Funding Cancellation – modified; </w:t>
      </w:r>
    </w:p>
    <w:p w14:paraId="02BFEEEF"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25.     </w:t>
      </w:r>
      <w:r w:rsidRPr="00345B8B">
        <w:rPr>
          <w:rFonts w:ascii="Arial" w:eastAsia="MS Mincho" w:hAnsi="Arial" w:cs="Arial"/>
          <w:bCs/>
          <w:sz w:val="20"/>
          <w:szCs w:val="26"/>
          <w:lang w:eastAsia="ja-JP"/>
        </w:rPr>
        <w:tab/>
        <w:t>Independent Contractor; Workers’ Compensation Insurance – modified;</w:t>
      </w:r>
    </w:p>
    <w:p w14:paraId="1CCF2C9D"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28.    </w:t>
      </w:r>
      <w:r w:rsidRPr="00345B8B">
        <w:rPr>
          <w:rFonts w:ascii="Arial" w:eastAsia="MS Mincho" w:hAnsi="Arial" w:cs="Arial"/>
          <w:bCs/>
          <w:sz w:val="20"/>
          <w:szCs w:val="26"/>
          <w:lang w:eastAsia="ja-JP"/>
        </w:rPr>
        <w:tab/>
        <w:t>Insurance – modified;</w:t>
      </w:r>
    </w:p>
    <w:p w14:paraId="52EF5275"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29.</w:t>
      </w:r>
      <w:r w:rsidRPr="00345B8B">
        <w:rPr>
          <w:rFonts w:ascii="Arial" w:eastAsia="MS Mincho" w:hAnsi="Arial" w:cs="Arial"/>
          <w:bCs/>
          <w:sz w:val="20"/>
          <w:szCs w:val="26"/>
          <w:lang w:eastAsia="ja-JP"/>
        </w:rPr>
        <w:tab/>
        <w:t>Key Person(s) – deleted, not applicable;</w:t>
      </w:r>
    </w:p>
    <w:p w14:paraId="423B4106"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30.    </w:t>
      </w:r>
      <w:r w:rsidRPr="00345B8B">
        <w:rPr>
          <w:rFonts w:ascii="Arial" w:eastAsia="MS Mincho" w:hAnsi="Arial" w:cs="Arial"/>
          <w:bCs/>
          <w:sz w:val="20"/>
          <w:szCs w:val="26"/>
          <w:lang w:eastAsia="ja-JP"/>
        </w:rPr>
        <w:tab/>
        <w:t xml:space="preserve">Licensing Standards – modified;  </w:t>
      </w:r>
    </w:p>
    <w:p w14:paraId="763A59F2"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34.    </w:t>
      </w:r>
      <w:r w:rsidRPr="00345B8B">
        <w:rPr>
          <w:rFonts w:ascii="Arial" w:eastAsia="MS Mincho" w:hAnsi="Arial" w:cs="Arial"/>
          <w:bCs/>
          <w:sz w:val="20"/>
          <w:szCs w:val="26"/>
          <w:lang w:eastAsia="ja-JP"/>
        </w:rPr>
        <w:tab/>
        <w:t>Notice to Parties – modified;</w:t>
      </w:r>
    </w:p>
    <w:p w14:paraId="37997FCB" w14:textId="77777777" w:rsidR="00345B8B" w:rsidRPr="00345B8B" w:rsidRDefault="00345B8B" w:rsidP="000A7714">
      <w:pPr>
        <w:spacing w:after="0" w:line="240" w:lineRule="auto"/>
        <w:jc w:val="both"/>
        <w:rPr>
          <w:rFonts w:ascii="Arial" w:eastAsia="MS Mincho" w:hAnsi="Arial" w:cs="Arial"/>
          <w:bCs/>
          <w:snapToGrid w:val="0"/>
          <w:sz w:val="20"/>
          <w:szCs w:val="26"/>
          <w:lang w:eastAsia="ja-JP"/>
        </w:rPr>
      </w:pPr>
      <w:r w:rsidRPr="00345B8B">
        <w:rPr>
          <w:rFonts w:ascii="Arial" w:eastAsia="MS Mincho" w:hAnsi="Arial" w:cs="Arial"/>
          <w:bCs/>
          <w:snapToGrid w:val="0"/>
          <w:sz w:val="20"/>
          <w:szCs w:val="26"/>
          <w:lang w:eastAsia="ja-JP"/>
        </w:rPr>
        <w:t xml:space="preserve">35.    </w:t>
      </w:r>
      <w:r w:rsidRPr="00345B8B">
        <w:rPr>
          <w:rFonts w:ascii="Arial" w:eastAsia="MS Mincho" w:hAnsi="Arial" w:cs="Arial"/>
          <w:bCs/>
          <w:snapToGrid w:val="0"/>
          <w:sz w:val="20"/>
          <w:szCs w:val="26"/>
          <w:lang w:eastAsia="ja-JP"/>
        </w:rPr>
        <w:tab/>
        <w:t xml:space="preserve">Order of Precedence; Incorporation by Reference – modified;  </w:t>
      </w:r>
    </w:p>
    <w:p w14:paraId="16C8515C" w14:textId="77777777" w:rsidR="00345B8B" w:rsidRPr="00345B8B" w:rsidRDefault="00345B8B" w:rsidP="000A7714">
      <w:pPr>
        <w:spacing w:after="0" w:line="240" w:lineRule="auto"/>
        <w:jc w:val="both"/>
        <w:rPr>
          <w:rFonts w:ascii="Arial" w:eastAsia="MS Mincho" w:hAnsi="Arial" w:cs="Arial"/>
          <w:bCs/>
          <w:snapToGrid w:val="0"/>
          <w:sz w:val="20"/>
          <w:szCs w:val="26"/>
          <w:lang w:eastAsia="ja-JP"/>
        </w:rPr>
      </w:pPr>
      <w:r w:rsidRPr="00345B8B">
        <w:rPr>
          <w:rFonts w:ascii="Arial" w:eastAsia="MS Mincho" w:hAnsi="Arial" w:cs="Arial"/>
          <w:bCs/>
          <w:snapToGrid w:val="0"/>
          <w:sz w:val="20"/>
          <w:szCs w:val="26"/>
          <w:lang w:eastAsia="ja-JP"/>
        </w:rPr>
        <w:t>36.</w:t>
      </w:r>
      <w:r w:rsidRPr="00345B8B">
        <w:rPr>
          <w:rFonts w:ascii="Arial" w:eastAsia="MS Mincho" w:hAnsi="Arial" w:cs="Arial"/>
          <w:bCs/>
          <w:snapToGrid w:val="0"/>
          <w:sz w:val="20"/>
          <w:szCs w:val="26"/>
          <w:lang w:eastAsia="ja-JP"/>
        </w:rPr>
        <w:tab/>
        <w:t xml:space="preserve">Ownership of Documents and Materials – modified; </w:t>
      </w:r>
    </w:p>
    <w:p w14:paraId="1DE5FC42" w14:textId="77777777" w:rsidR="00345B8B" w:rsidRPr="00345B8B" w:rsidRDefault="00345B8B" w:rsidP="000A7714">
      <w:pPr>
        <w:spacing w:after="0" w:line="240" w:lineRule="auto"/>
        <w:jc w:val="both"/>
        <w:rPr>
          <w:rFonts w:ascii="Arial" w:eastAsia="MS Mincho" w:hAnsi="Arial" w:cs="Arial"/>
          <w:bCs/>
          <w:sz w:val="20"/>
          <w:szCs w:val="20"/>
          <w:lang w:eastAsia="ja-JP"/>
        </w:rPr>
      </w:pPr>
      <w:r w:rsidRPr="00345B8B">
        <w:rPr>
          <w:rFonts w:ascii="Arial" w:eastAsia="MS Mincho" w:hAnsi="Arial" w:cs="Arial"/>
          <w:bCs/>
          <w:sz w:val="20"/>
          <w:szCs w:val="20"/>
          <w:lang w:eastAsia="ja-JP"/>
        </w:rPr>
        <w:t xml:space="preserve">37.    </w:t>
      </w:r>
      <w:r w:rsidRPr="00345B8B">
        <w:rPr>
          <w:rFonts w:ascii="Arial" w:eastAsia="MS Mincho" w:hAnsi="Arial" w:cs="Arial"/>
          <w:bCs/>
          <w:sz w:val="20"/>
          <w:szCs w:val="20"/>
          <w:lang w:eastAsia="ja-JP"/>
        </w:rPr>
        <w:tab/>
        <w:t xml:space="preserve">Payments and Fiscal Requirements – modified; </w:t>
      </w:r>
    </w:p>
    <w:p w14:paraId="1B0B2E8B"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39.</w:t>
      </w:r>
      <w:r w:rsidRPr="00345B8B">
        <w:rPr>
          <w:rFonts w:ascii="Arial" w:eastAsia="MS Mincho" w:hAnsi="Arial" w:cs="Arial"/>
          <w:bCs/>
          <w:sz w:val="20"/>
          <w:szCs w:val="26"/>
          <w:lang w:eastAsia="ja-JP"/>
        </w:rPr>
        <w:tab/>
        <w:t>Progress Reports – modified;</w:t>
      </w:r>
    </w:p>
    <w:p w14:paraId="170557AD"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41.</w:t>
      </w:r>
      <w:r w:rsidRPr="00345B8B">
        <w:rPr>
          <w:rFonts w:ascii="Arial" w:eastAsia="MS Mincho" w:hAnsi="Arial" w:cs="Arial"/>
          <w:bCs/>
          <w:sz w:val="20"/>
          <w:szCs w:val="26"/>
          <w:lang w:eastAsia="ja-JP"/>
        </w:rPr>
        <w:tab/>
        <w:t>Renewal Option – modified;</w:t>
      </w:r>
    </w:p>
    <w:p w14:paraId="43013EC5"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46.    </w:t>
      </w:r>
      <w:r w:rsidRPr="00345B8B">
        <w:rPr>
          <w:rFonts w:ascii="Arial" w:eastAsia="MS Mincho" w:hAnsi="Arial" w:cs="Arial"/>
          <w:bCs/>
          <w:sz w:val="20"/>
          <w:szCs w:val="26"/>
          <w:lang w:eastAsia="ja-JP"/>
        </w:rPr>
        <w:tab/>
        <w:t>Termination for Default and Termination or Suspension for Additional</w:t>
      </w:r>
    </w:p>
    <w:p w14:paraId="21D1EAE1"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        </w:t>
      </w:r>
      <w:r w:rsidRPr="00345B8B">
        <w:rPr>
          <w:rFonts w:ascii="Arial" w:eastAsia="MS Mincho" w:hAnsi="Arial" w:cs="Arial"/>
          <w:bCs/>
          <w:sz w:val="20"/>
          <w:szCs w:val="26"/>
          <w:lang w:eastAsia="ja-JP"/>
        </w:rPr>
        <w:tab/>
        <w:t xml:space="preserve"> Reasons – modified;</w:t>
      </w:r>
    </w:p>
    <w:p w14:paraId="0D2C6F04"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48.    </w:t>
      </w:r>
      <w:r w:rsidRPr="00345B8B">
        <w:rPr>
          <w:rFonts w:ascii="Arial" w:eastAsia="MS Mincho" w:hAnsi="Arial" w:cs="Arial"/>
          <w:bCs/>
          <w:sz w:val="20"/>
          <w:szCs w:val="26"/>
          <w:lang w:eastAsia="ja-JP"/>
        </w:rPr>
        <w:tab/>
        <w:t>Waiver of Rights – modified;</w:t>
      </w:r>
    </w:p>
    <w:p w14:paraId="7CABA58C"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49.    </w:t>
      </w:r>
      <w:r w:rsidRPr="00345B8B">
        <w:rPr>
          <w:rFonts w:ascii="Arial" w:eastAsia="MS Mincho" w:hAnsi="Arial" w:cs="Arial"/>
          <w:bCs/>
          <w:sz w:val="20"/>
          <w:szCs w:val="26"/>
          <w:lang w:eastAsia="ja-JP"/>
        </w:rPr>
        <w:tab/>
        <w:t>Work Standards – modified;</w:t>
      </w:r>
    </w:p>
    <w:p w14:paraId="5FFAD56F" w14:textId="77777777" w:rsidR="00345B8B" w:rsidRPr="00345B8B" w:rsidRDefault="00345B8B" w:rsidP="000A7714">
      <w:pPr>
        <w:spacing w:after="0" w:line="240" w:lineRule="auto"/>
        <w:jc w:val="both"/>
        <w:rPr>
          <w:rFonts w:ascii="Arial" w:eastAsia="MS Mincho" w:hAnsi="Arial" w:cs="Arial"/>
          <w:bCs/>
          <w:sz w:val="20"/>
          <w:szCs w:val="20"/>
          <w:lang w:eastAsia="ja-JP"/>
        </w:rPr>
      </w:pPr>
      <w:r w:rsidRPr="00345B8B">
        <w:rPr>
          <w:rFonts w:ascii="Arial" w:eastAsia="MS Mincho" w:hAnsi="Arial" w:cs="Arial"/>
          <w:bCs/>
          <w:sz w:val="20"/>
          <w:szCs w:val="20"/>
          <w:lang w:eastAsia="ja-JP"/>
        </w:rPr>
        <w:t>50.</w:t>
      </w:r>
      <w:r w:rsidRPr="00345B8B">
        <w:rPr>
          <w:rFonts w:ascii="Arial" w:eastAsia="MS Mincho" w:hAnsi="Arial" w:cs="Arial"/>
          <w:bCs/>
          <w:sz w:val="20"/>
          <w:szCs w:val="20"/>
          <w:lang w:eastAsia="ja-JP"/>
        </w:rPr>
        <w:tab/>
      </w:r>
      <w:r w:rsidRPr="00345B8B">
        <w:rPr>
          <w:rFonts w:ascii="Arial" w:hAnsi="Arial" w:cs="Arial"/>
          <w:sz w:val="20"/>
          <w:szCs w:val="20"/>
        </w:rPr>
        <w:t>Reports and Records Concerning Services -- added</w:t>
      </w:r>
      <w:r w:rsidRPr="00345B8B">
        <w:rPr>
          <w:rFonts w:ascii="Arial" w:eastAsia="MS Mincho" w:hAnsi="Arial" w:cs="Arial"/>
          <w:bCs/>
          <w:sz w:val="20"/>
          <w:szCs w:val="20"/>
          <w:lang w:eastAsia="ja-JP"/>
        </w:rPr>
        <w:t>;</w:t>
      </w:r>
    </w:p>
    <w:p w14:paraId="34DADA9E" w14:textId="77777777" w:rsidR="00345B8B" w:rsidRPr="00345B8B" w:rsidRDefault="00345B8B" w:rsidP="000A7714">
      <w:pPr>
        <w:spacing w:after="0" w:line="240" w:lineRule="auto"/>
        <w:ind w:left="720" w:hanging="720"/>
        <w:jc w:val="both"/>
        <w:rPr>
          <w:rFonts w:ascii="Arial" w:eastAsia="MS Mincho" w:hAnsi="Arial" w:cs="Arial"/>
          <w:bCs/>
          <w:sz w:val="20"/>
          <w:szCs w:val="20"/>
          <w:lang w:eastAsia="ja-JP"/>
        </w:rPr>
      </w:pPr>
      <w:r w:rsidRPr="00345B8B">
        <w:rPr>
          <w:rFonts w:ascii="Arial" w:eastAsia="MS Mincho" w:hAnsi="Arial" w:cs="Arial"/>
          <w:bCs/>
          <w:sz w:val="20"/>
          <w:szCs w:val="20"/>
          <w:lang w:eastAsia="ja-JP"/>
        </w:rPr>
        <w:t xml:space="preserve">51.  </w:t>
      </w:r>
      <w:r w:rsidRPr="00345B8B">
        <w:rPr>
          <w:rFonts w:ascii="Arial" w:eastAsia="MS Mincho" w:hAnsi="Arial" w:cs="Arial"/>
          <w:bCs/>
          <w:sz w:val="20"/>
          <w:szCs w:val="20"/>
          <w:lang w:eastAsia="ja-JP"/>
        </w:rPr>
        <w:tab/>
      </w:r>
      <w:r w:rsidRPr="00345B8B">
        <w:rPr>
          <w:rFonts w:ascii="Arial" w:eastAsia="MS Mincho" w:hAnsi="Arial" w:cs="Arial"/>
          <w:sz w:val="20"/>
          <w:szCs w:val="20"/>
          <w:lang w:eastAsia="ja-JP"/>
        </w:rPr>
        <w:t>Delivery of Documents, Files, Data, Studies or Reports to the State Upon Termination or Expiration of this Contract -- added</w:t>
      </w:r>
      <w:r w:rsidRPr="00345B8B">
        <w:rPr>
          <w:rFonts w:ascii="Arial" w:eastAsia="MS Mincho" w:hAnsi="Arial" w:cs="Arial"/>
          <w:bCs/>
          <w:sz w:val="20"/>
          <w:szCs w:val="20"/>
          <w:lang w:eastAsia="ja-JP"/>
        </w:rPr>
        <w:t>;</w:t>
      </w:r>
    </w:p>
    <w:p w14:paraId="4B01AA54"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 xml:space="preserve">52. </w:t>
      </w:r>
      <w:r w:rsidRPr="00345B8B">
        <w:rPr>
          <w:rFonts w:ascii="Arial" w:eastAsia="MS Mincho" w:hAnsi="Arial" w:cs="Arial"/>
          <w:bCs/>
          <w:sz w:val="20"/>
          <w:szCs w:val="26"/>
          <w:lang w:eastAsia="ja-JP"/>
        </w:rPr>
        <w:tab/>
        <w:t>Conflict of Interest – added;</w:t>
      </w:r>
    </w:p>
    <w:p w14:paraId="19F02492" w14:textId="77777777" w:rsidR="00345B8B" w:rsidRPr="00345B8B" w:rsidRDefault="00345B8B" w:rsidP="000A7714">
      <w:pPr>
        <w:spacing w:after="0" w:line="240" w:lineRule="auto"/>
        <w:jc w:val="both"/>
        <w:rPr>
          <w:rFonts w:ascii="Arial" w:eastAsia="MS Mincho" w:hAnsi="Arial" w:cs="Arial"/>
          <w:bCs/>
          <w:sz w:val="20"/>
          <w:szCs w:val="26"/>
          <w:lang w:eastAsia="ja-JP"/>
        </w:rPr>
      </w:pPr>
      <w:r w:rsidRPr="00345B8B">
        <w:rPr>
          <w:rFonts w:ascii="Arial" w:eastAsia="MS Mincho" w:hAnsi="Arial" w:cs="Arial"/>
          <w:bCs/>
          <w:sz w:val="20"/>
          <w:szCs w:val="26"/>
          <w:lang w:eastAsia="ja-JP"/>
        </w:rPr>
        <w:t>53.</w:t>
      </w:r>
      <w:r w:rsidRPr="00345B8B">
        <w:rPr>
          <w:rFonts w:ascii="Arial" w:eastAsia="MS Mincho" w:hAnsi="Arial" w:cs="Arial"/>
          <w:bCs/>
          <w:sz w:val="20"/>
          <w:szCs w:val="26"/>
          <w:lang w:eastAsia="ja-JP"/>
        </w:rPr>
        <w:tab/>
        <w:t xml:space="preserve">Criminal and Background Checks – added; </w:t>
      </w:r>
    </w:p>
    <w:p w14:paraId="2CB7B687" w14:textId="77777777"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0"/>
          <w:lang w:eastAsia="ja-JP"/>
        </w:rPr>
        <w:t>54.</w:t>
      </w:r>
      <w:r w:rsidRPr="00345B8B">
        <w:rPr>
          <w:rFonts w:ascii="Arial" w:eastAsia="MS Mincho" w:hAnsi="Arial" w:cs="Arial"/>
          <w:bCs/>
          <w:sz w:val="20"/>
          <w:szCs w:val="20"/>
          <w:lang w:eastAsia="ja-JP"/>
        </w:rPr>
        <w:tab/>
        <w:t>Eligibility and Appeals. [Added]</w:t>
      </w:r>
    </w:p>
    <w:p w14:paraId="1EE22972" w14:textId="77777777"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0"/>
          <w:lang w:eastAsia="ja-JP"/>
        </w:rPr>
        <w:t xml:space="preserve">55.    </w:t>
      </w:r>
      <w:r w:rsidRPr="00345B8B">
        <w:rPr>
          <w:rFonts w:ascii="Arial" w:eastAsia="MS Mincho" w:hAnsi="Arial" w:cs="Arial"/>
          <w:bCs/>
          <w:sz w:val="20"/>
          <w:szCs w:val="20"/>
          <w:lang w:eastAsia="ja-JP"/>
        </w:rPr>
        <w:tab/>
        <w:t>Fees – added;</w:t>
      </w:r>
    </w:p>
    <w:p w14:paraId="655CAA11" w14:textId="77777777"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0"/>
          <w:lang w:eastAsia="ja-JP"/>
        </w:rPr>
        <w:t xml:space="preserve">56.    </w:t>
      </w:r>
      <w:r w:rsidRPr="00345B8B">
        <w:rPr>
          <w:rFonts w:ascii="Arial" w:eastAsia="MS Mincho" w:hAnsi="Arial" w:cs="Arial"/>
          <w:bCs/>
          <w:sz w:val="20"/>
          <w:szCs w:val="20"/>
          <w:lang w:eastAsia="ja-JP"/>
        </w:rPr>
        <w:tab/>
        <w:t>Lobbying Activities – added;</w:t>
      </w:r>
    </w:p>
    <w:p w14:paraId="2EF53C19" w14:textId="77777777"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0"/>
          <w:lang w:eastAsia="ja-JP"/>
        </w:rPr>
        <w:t xml:space="preserve">57.    </w:t>
      </w:r>
      <w:r w:rsidRPr="00345B8B">
        <w:rPr>
          <w:rFonts w:ascii="Arial" w:eastAsia="MS Mincho" w:hAnsi="Arial" w:cs="Arial"/>
          <w:bCs/>
          <w:sz w:val="20"/>
          <w:szCs w:val="20"/>
          <w:lang w:eastAsia="ja-JP"/>
        </w:rPr>
        <w:tab/>
        <w:t xml:space="preserve">Religious or Political Activities – added; </w:t>
      </w:r>
    </w:p>
    <w:p w14:paraId="110F5078" w14:textId="77777777"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0"/>
          <w:lang w:eastAsia="ja-JP"/>
        </w:rPr>
        <w:t>58.</w:t>
      </w:r>
      <w:r w:rsidRPr="00345B8B">
        <w:rPr>
          <w:rFonts w:ascii="Arial" w:eastAsia="MS Mincho" w:hAnsi="Arial" w:cs="Arial"/>
          <w:bCs/>
          <w:sz w:val="20"/>
          <w:szCs w:val="20"/>
          <w:lang w:eastAsia="ja-JP"/>
        </w:rPr>
        <w:tab/>
        <w:t>Buy American – added; and</w:t>
      </w:r>
    </w:p>
    <w:p w14:paraId="138EC6B7" w14:textId="716CF05C" w:rsidR="00345B8B" w:rsidRPr="00345B8B" w:rsidRDefault="00345B8B" w:rsidP="000A7714">
      <w:pPr>
        <w:tabs>
          <w:tab w:val="num" w:pos="0"/>
        </w:tabs>
        <w:spacing w:after="0" w:line="240" w:lineRule="auto"/>
        <w:rPr>
          <w:rFonts w:ascii="Arial" w:eastAsia="MS Mincho" w:hAnsi="Arial" w:cs="Arial"/>
          <w:bCs/>
          <w:sz w:val="20"/>
          <w:szCs w:val="20"/>
          <w:lang w:eastAsia="ja-JP"/>
        </w:rPr>
      </w:pPr>
      <w:r w:rsidRPr="00345B8B">
        <w:rPr>
          <w:rFonts w:ascii="Arial" w:eastAsia="MS Mincho" w:hAnsi="Arial" w:cs="Arial"/>
          <w:bCs/>
          <w:sz w:val="20"/>
          <w:szCs w:val="26"/>
          <w:lang w:eastAsia="ja-JP"/>
        </w:rPr>
        <w:t>59</w:t>
      </w:r>
      <w:r w:rsidR="00662FAD" w:rsidRPr="000A7714">
        <w:rPr>
          <w:rFonts w:ascii="Arial" w:eastAsia="MS Mincho" w:hAnsi="Arial" w:cs="Arial"/>
          <w:bCs/>
          <w:sz w:val="20"/>
          <w:szCs w:val="26"/>
          <w:lang w:eastAsia="ja-JP"/>
        </w:rPr>
        <w:t>.</w:t>
      </w:r>
      <w:r w:rsidR="00662FAD" w:rsidRPr="000A7714">
        <w:rPr>
          <w:rFonts w:ascii="Arial" w:eastAsia="MS Mincho" w:hAnsi="Arial" w:cs="Arial"/>
          <w:bCs/>
          <w:sz w:val="20"/>
          <w:szCs w:val="26"/>
          <w:lang w:eastAsia="ja-JP"/>
        </w:rPr>
        <w:tab/>
        <w:t>Survival – added.</w:t>
      </w:r>
    </w:p>
    <w:p w14:paraId="676A1A05" w14:textId="77777777" w:rsidR="00345B8B" w:rsidRPr="00345B8B" w:rsidRDefault="00906D5A" w:rsidP="000A7714">
      <w:pPr>
        <w:spacing w:after="0" w:line="240" w:lineRule="auto"/>
        <w:rPr>
          <w:rFonts w:ascii="Arial" w:hAnsi="Arial" w:cs="Arial"/>
        </w:rPr>
      </w:pPr>
      <w:r>
        <w:rPr>
          <w:rFonts w:ascii="Arial" w:hAnsi="Arial" w:cs="Arial"/>
          <w:sz w:val="20"/>
          <w:szCs w:val="20"/>
        </w:rPr>
        <w:pict w14:anchorId="417C9AED">
          <v:rect id="_x0000_i1025" style="width:0;height:1.5pt" o:hrstd="t" o:hr="t" fillcolor="#a0a0a0" stroked="f"/>
        </w:pict>
      </w:r>
    </w:p>
    <w:p w14:paraId="5D0F594B" w14:textId="429F52DB" w:rsidR="00750E9B" w:rsidRPr="000A7714" w:rsidRDefault="00750E9B" w:rsidP="000A7714">
      <w:pPr>
        <w:spacing w:after="0" w:line="240" w:lineRule="auto"/>
        <w:jc w:val="both"/>
        <w:rPr>
          <w:rFonts w:ascii="Arial" w:hAnsi="Arial" w:cs="Arial"/>
          <w:sz w:val="20"/>
          <w:szCs w:val="20"/>
        </w:rPr>
      </w:pPr>
    </w:p>
    <w:p w14:paraId="30E17A2C" w14:textId="77777777" w:rsidR="00750E9B" w:rsidRPr="000A7714" w:rsidRDefault="00750E9B" w:rsidP="000A7714">
      <w:pPr>
        <w:spacing w:after="0" w:line="240" w:lineRule="auto"/>
        <w:jc w:val="both"/>
        <w:rPr>
          <w:rFonts w:ascii="Arial" w:hAnsi="Arial" w:cs="Arial"/>
          <w:b/>
          <w:sz w:val="20"/>
          <w:szCs w:val="20"/>
        </w:rPr>
      </w:pPr>
    </w:p>
    <w:p w14:paraId="5518C15A" w14:textId="77777777" w:rsidR="00750E9B" w:rsidRPr="000A7714" w:rsidRDefault="00750E9B" w:rsidP="000A7714">
      <w:pPr>
        <w:spacing w:after="0" w:line="240" w:lineRule="auto"/>
        <w:jc w:val="center"/>
        <w:rPr>
          <w:rFonts w:ascii="Arial" w:hAnsi="Arial" w:cs="Arial"/>
          <w:b/>
          <w:sz w:val="20"/>
          <w:szCs w:val="20"/>
        </w:rPr>
      </w:pPr>
      <w:r w:rsidRPr="000A7714">
        <w:rPr>
          <w:rFonts w:ascii="Arial" w:hAnsi="Arial" w:cs="Arial"/>
          <w:b/>
          <w:sz w:val="20"/>
          <w:szCs w:val="20"/>
        </w:rPr>
        <w:t>THE REMAINDER OF THIS PAGE HAS BEEN INTENTIONALLY LEFT BLANK</w:t>
      </w:r>
    </w:p>
    <w:p w14:paraId="0BD4D309" w14:textId="143D661D" w:rsidR="00F770E0" w:rsidRPr="000A7714" w:rsidRDefault="00F770E0" w:rsidP="000A7714">
      <w:pPr>
        <w:pStyle w:val="PSUnnumHeading"/>
        <w:pageBreakBefore/>
        <w:spacing w:after="0"/>
        <w:rPr>
          <w:rFonts w:cs="Arial"/>
        </w:rPr>
      </w:pPr>
      <w:r w:rsidRPr="000A7714">
        <w:rPr>
          <w:rFonts w:cs="Arial"/>
          <w:sz w:val="20"/>
          <w:szCs w:val="20"/>
        </w:rPr>
        <w:lastRenderedPageBreak/>
        <w:t>Non-Collusion and Acceptance</w:t>
      </w:r>
    </w:p>
    <w:p w14:paraId="7EB0AF05" w14:textId="77777777" w:rsidR="00F770E0" w:rsidRPr="00F770E0" w:rsidRDefault="00F770E0" w:rsidP="000A7714">
      <w:pPr>
        <w:tabs>
          <w:tab w:val="num" w:pos="0"/>
        </w:tabs>
        <w:autoSpaceDE w:val="0"/>
        <w:autoSpaceDN w:val="0"/>
        <w:spacing w:after="0" w:line="240" w:lineRule="auto"/>
        <w:rPr>
          <w:rFonts w:ascii="Arial" w:eastAsia="MS Mincho" w:hAnsi="Arial" w:cs="Arial"/>
          <w:bCs/>
          <w:sz w:val="20"/>
          <w:szCs w:val="26"/>
          <w:lang w:eastAsia="ja-JP"/>
        </w:rPr>
      </w:pPr>
      <w:r w:rsidRPr="00F770E0">
        <w:rPr>
          <w:rFonts w:ascii="Arial" w:eastAsia="MS Mincho" w:hAnsi="Arial" w:cs="Arial"/>
          <w:bCs/>
          <w:sz w:val="20"/>
          <w:szCs w:val="26"/>
          <w:lang w:eastAsia="ja-JP"/>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F770E0">
        <w:rPr>
          <w:rFonts w:ascii="Arial" w:eastAsia="MS Mincho" w:hAnsi="Arial" w:cs="Arial"/>
          <w:b/>
          <w:bCs/>
          <w:sz w:val="20"/>
          <w:szCs w:val="26"/>
          <w:lang w:eastAsia="ja-JP"/>
        </w:rPr>
        <w:t>.  Furthermore, if the undersigned has knowledge that a state officer, employee, or special state appointee, as those terms are defined in IC § 4-2-6-1, has a financial interest in the Contract, the Contractor attests to compliance with the disclosure requirements in IC § 4-2-6-10.5.</w:t>
      </w:r>
    </w:p>
    <w:p w14:paraId="5B376034" w14:textId="77777777" w:rsidR="00F770E0" w:rsidRPr="00F770E0" w:rsidRDefault="00F770E0" w:rsidP="000A7714">
      <w:pPr>
        <w:tabs>
          <w:tab w:val="num" w:pos="0"/>
        </w:tabs>
        <w:autoSpaceDE w:val="0"/>
        <w:autoSpaceDN w:val="0"/>
        <w:spacing w:after="0" w:line="240" w:lineRule="auto"/>
        <w:rPr>
          <w:rFonts w:ascii="Arial" w:eastAsia="MS Mincho" w:hAnsi="Arial" w:cs="Arial"/>
          <w:bCs/>
          <w:sz w:val="20"/>
          <w:szCs w:val="26"/>
          <w:lang w:eastAsia="ja-JP"/>
        </w:rPr>
      </w:pPr>
    </w:p>
    <w:p w14:paraId="7672A1CC" w14:textId="77777777" w:rsidR="00F770E0" w:rsidRPr="00F770E0" w:rsidRDefault="00F770E0" w:rsidP="000A7714">
      <w:pPr>
        <w:numPr>
          <w:ilvl w:val="7"/>
          <w:numId w:val="4"/>
        </w:numPr>
        <w:autoSpaceDE w:val="0"/>
        <w:autoSpaceDN w:val="0"/>
        <w:spacing w:after="0" w:line="240" w:lineRule="auto"/>
        <w:rPr>
          <w:rFonts w:ascii="Arial" w:eastAsia="MS Mincho" w:hAnsi="Arial" w:cs="Arial"/>
          <w:bCs/>
          <w:sz w:val="20"/>
          <w:szCs w:val="26"/>
          <w:lang w:eastAsia="ja-JP"/>
        </w:rPr>
      </w:pPr>
      <w:r w:rsidRPr="00F770E0">
        <w:rPr>
          <w:rFonts w:ascii="Arial" w:eastAsia="MS Mincho" w:hAnsi="Arial" w:cs="Arial"/>
          <w:bCs/>
          <w:sz w:val="20"/>
          <w:szCs w:val="26"/>
          <w:lang w:eastAsia="ja-JP"/>
        </w:rPr>
        <w:t>Agreement to Use Electronic Signatures</w:t>
      </w:r>
    </w:p>
    <w:p w14:paraId="26B6196E" w14:textId="77777777" w:rsidR="00F770E0" w:rsidRPr="00F770E0" w:rsidRDefault="00F770E0" w:rsidP="000A7714">
      <w:pPr>
        <w:tabs>
          <w:tab w:val="num" w:pos="0"/>
        </w:tabs>
        <w:autoSpaceDE w:val="0"/>
        <w:autoSpaceDN w:val="0"/>
        <w:spacing w:after="0" w:line="240" w:lineRule="auto"/>
        <w:rPr>
          <w:rFonts w:ascii="Arial" w:eastAsia="MS Mincho" w:hAnsi="Arial" w:cs="Arial"/>
          <w:bCs/>
          <w:sz w:val="20"/>
          <w:szCs w:val="26"/>
          <w:lang w:eastAsia="ja-JP"/>
        </w:rPr>
      </w:pPr>
    </w:p>
    <w:p w14:paraId="32FA506D" w14:textId="77777777" w:rsidR="00F770E0" w:rsidRPr="00F770E0" w:rsidRDefault="00F770E0" w:rsidP="000A7714">
      <w:pPr>
        <w:tabs>
          <w:tab w:val="num" w:pos="0"/>
        </w:tabs>
        <w:autoSpaceDE w:val="0"/>
        <w:autoSpaceDN w:val="0"/>
        <w:spacing w:after="0" w:line="240" w:lineRule="auto"/>
        <w:rPr>
          <w:rFonts w:ascii="Arial" w:eastAsia="MS Mincho" w:hAnsi="Arial" w:cs="Arial"/>
          <w:bCs/>
          <w:sz w:val="20"/>
          <w:szCs w:val="26"/>
          <w:lang w:eastAsia="ja-JP"/>
        </w:rPr>
      </w:pPr>
      <w:r w:rsidRPr="00F770E0">
        <w:rPr>
          <w:rFonts w:ascii="Arial" w:eastAsia="MS Mincho" w:hAnsi="Arial" w:cs="Arial"/>
          <w:bCs/>
          <w:sz w:val="20"/>
          <w:szCs w:val="26"/>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2" w:history="1">
        <w:r w:rsidRPr="00F770E0">
          <w:rPr>
            <w:rFonts w:ascii="Arial" w:eastAsia="MS Mincho" w:hAnsi="Arial" w:cs="Arial"/>
            <w:bCs/>
            <w:color w:val="0563C1"/>
            <w:sz w:val="20"/>
            <w:szCs w:val="20"/>
            <w:u w:val="single"/>
            <w:lang w:eastAsia="ja-JP"/>
          </w:rPr>
          <w:t>https://secure.in.gov/apps/idoa/contractsearch/</w:t>
        </w:r>
      </w:hyperlink>
    </w:p>
    <w:p w14:paraId="042D6075" w14:textId="47EC39AB" w:rsidR="00750E9B" w:rsidRPr="000A7714" w:rsidRDefault="00750E9B" w:rsidP="000A7714">
      <w:pPr>
        <w:keepNext/>
        <w:spacing w:after="0" w:line="240" w:lineRule="auto"/>
        <w:jc w:val="center"/>
        <w:outlineLvl w:val="0"/>
        <w:rPr>
          <w:rFonts w:ascii="Arial" w:hAnsi="Arial" w:cs="Arial"/>
          <w:sz w:val="24"/>
          <w:szCs w:val="24"/>
        </w:rPr>
      </w:pPr>
    </w:p>
    <w:p w14:paraId="1E1001E4" w14:textId="77777777" w:rsidR="00E90182" w:rsidRPr="00E90182" w:rsidRDefault="00E90182" w:rsidP="000A7714">
      <w:pPr>
        <w:tabs>
          <w:tab w:val="num" w:pos="0"/>
        </w:tabs>
        <w:autoSpaceDE w:val="0"/>
        <w:autoSpaceDN w:val="0"/>
        <w:spacing w:after="0" w:line="240" w:lineRule="auto"/>
        <w:rPr>
          <w:rFonts w:ascii="Arial" w:eastAsia="MS Mincho" w:hAnsi="Arial" w:cs="Arial"/>
          <w:bCs/>
          <w:sz w:val="20"/>
          <w:szCs w:val="26"/>
          <w:lang w:eastAsia="ja-JP"/>
        </w:rPr>
      </w:pPr>
      <w:r w:rsidRPr="00E90182">
        <w:rPr>
          <w:rFonts w:ascii="Arial" w:eastAsia="MS Mincho" w:hAnsi="Arial" w:cs="Arial"/>
          <w:b/>
          <w:bCs/>
          <w:sz w:val="20"/>
          <w:szCs w:val="26"/>
          <w:lang w:eastAsia="ja-JP"/>
        </w:rPr>
        <w:t>In Witness Whereof</w:t>
      </w:r>
      <w:r w:rsidRPr="00E90182">
        <w:rPr>
          <w:rFonts w:ascii="Arial" w:eastAsia="MS Mincho" w:hAnsi="Arial" w:cs="Arial"/>
          <w:bCs/>
          <w:sz w:val="20"/>
          <w:szCs w:val="26"/>
          <w:lang w:eastAsia="ja-JP"/>
        </w:rPr>
        <w:t xml:space="preserve">, the Contractor and the State have, through their duly authorized representatives, entered into this Contract.  The parties, having read and understood the foregoing terms of this Contract, do by their respective signatures dated below agree to the terms thereof. </w:t>
      </w:r>
    </w:p>
    <w:p w14:paraId="5BDD21EB" w14:textId="77777777" w:rsidR="00750E9B" w:rsidRPr="000A7714" w:rsidRDefault="00750E9B" w:rsidP="000A7714">
      <w:pPr>
        <w:spacing w:after="0" w:line="240" w:lineRule="auto"/>
        <w:rPr>
          <w:rFonts w:ascii="Arial" w:hAnsi="Arial" w:cs="Arial"/>
          <w:sz w:val="20"/>
          <w:szCs w:val="20"/>
        </w:rPr>
      </w:pPr>
    </w:p>
    <w:p w14:paraId="4D6B2C55" w14:textId="77777777" w:rsidR="00750E9B" w:rsidRPr="000A7714" w:rsidRDefault="00750E9B" w:rsidP="000A7714">
      <w:pPr>
        <w:spacing w:after="0" w:line="240" w:lineRule="auto"/>
        <w:rPr>
          <w:rFonts w:ascii="Arial" w:hAnsi="Arial" w:cs="Arial"/>
          <w:sz w:val="20"/>
          <w:szCs w:val="20"/>
        </w:rPr>
      </w:pPr>
      <w:r w:rsidRPr="000A7714">
        <w:rPr>
          <w:rFonts w:ascii="Arial" w:hAnsi="Arial" w:cs="Arial"/>
          <w:b/>
          <w:sz w:val="20"/>
          <w:szCs w:val="20"/>
        </w:rPr>
        <w:t>Contractor: _______________________                 Indiana Department of Child Services</w:t>
      </w:r>
    </w:p>
    <w:p w14:paraId="23908B4D" w14:textId="77777777" w:rsidR="00750E9B" w:rsidRPr="000A7714" w:rsidRDefault="00750E9B" w:rsidP="000A7714">
      <w:pPr>
        <w:spacing w:after="0" w:line="240" w:lineRule="auto"/>
        <w:rPr>
          <w:rFonts w:ascii="Arial" w:hAnsi="Arial" w:cs="Arial"/>
          <w:sz w:val="20"/>
          <w:szCs w:val="20"/>
        </w:rPr>
      </w:pPr>
    </w:p>
    <w:p w14:paraId="7B3CDB51" w14:textId="51782FAA" w:rsidR="00750E9B" w:rsidRPr="000A7714" w:rsidRDefault="00750E9B" w:rsidP="000A7714">
      <w:pPr>
        <w:spacing w:after="0" w:line="240" w:lineRule="auto"/>
        <w:rPr>
          <w:rFonts w:ascii="Arial" w:hAnsi="Arial" w:cs="Arial"/>
          <w:sz w:val="20"/>
          <w:szCs w:val="20"/>
        </w:rPr>
      </w:pPr>
      <w:r w:rsidRPr="000A7714">
        <w:rPr>
          <w:rFonts w:ascii="Arial" w:hAnsi="Arial" w:cs="Arial"/>
          <w:sz w:val="20"/>
          <w:szCs w:val="20"/>
        </w:rPr>
        <w:t>By: ______________________________</w:t>
      </w:r>
      <w:r w:rsidRPr="000A7714">
        <w:rPr>
          <w:rFonts w:ascii="Arial" w:hAnsi="Arial" w:cs="Arial"/>
          <w:sz w:val="20"/>
          <w:szCs w:val="20"/>
        </w:rPr>
        <w:tab/>
        <w:t xml:space="preserve">     By: ____________________________</w:t>
      </w:r>
    </w:p>
    <w:p w14:paraId="68B6A42A" w14:textId="596DF6EE" w:rsidR="00750E9B" w:rsidRPr="000A7714" w:rsidRDefault="00750E9B" w:rsidP="000A7714">
      <w:pPr>
        <w:spacing w:after="0" w:line="240" w:lineRule="auto"/>
        <w:rPr>
          <w:rFonts w:ascii="Arial" w:hAnsi="Arial" w:cs="Arial"/>
          <w:sz w:val="20"/>
          <w:szCs w:val="20"/>
        </w:rPr>
      </w:pP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00E90182" w:rsidRPr="000A7714">
        <w:rPr>
          <w:rFonts w:ascii="Arial" w:hAnsi="Arial" w:cs="Arial"/>
          <w:sz w:val="20"/>
          <w:szCs w:val="20"/>
        </w:rPr>
        <w:t xml:space="preserve">     </w:t>
      </w:r>
      <w:r w:rsidR="00747150" w:rsidRPr="000A7714">
        <w:rPr>
          <w:rFonts w:ascii="Arial" w:hAnsi="Arial" w:cs="Arial"/>
          <w:sz w:val="20"/>
          <w:szCs w:val="20"/>
        </w:rPr>
        <w:t>Eric A. Miller</w:t>
      </w:r>
      <w:r w:rsidRPr="000A7714">
        <w:rPr>
          <w:rFonts w:ascii="Arial" w:hAnsi="Arial" w:cs="Arial"/>
          <w:sz w:val="20"/>
          <w:szCs w:val="20"/>
        </w:rPr>
        <w:t>, Director</w:t>
      </w:r>
    </w:p>
    <w:p w14:paraId="41C4D545" w14:textId="77777777" w:rsidR="00750E9B" w:rsidRPr="000A7714" w:rsidRDefault="00750E9B" w:rsidP="000A7714">
      <w:pPr>
        <w:spacing w:after="0" w:line="240" w:lineRule="auto"/>
        <w:rPr>
          <w:rFonts w:ascii="Arial" w:hAnsi="Arial" w:cs="Arial"/>
          <w:sz w:val="20"/>
          <w:szCs w:val="20"/>
        </w:rPr>
      </w:pPr>
      <w:r w:rsidRPr="000A7714">
        <w:rPr>
          <w:rFonts w:ascii="Arial" w:hAnsi="Arial" w:cs="Arial"/>
          <w:sz w:val="20"/>
          <w:szCs w:val="20"/>
        </w:rPr>
        <w:t>_________________________________</w:t>
      </w:r>
      <w:r w:rsidRPr="000A7714">
        <w:rPr>
          <w:rFonts w:ascii="Arial" w:hAnsi="Arial" w:cs="Arial"/>
          <w:sz w:val="20"/>
          <w:szCs w:val="20"/>
        </w:rPr>
        <w:tab/>
      </w:r>
      <w:r w:rsidRPr="000A7714">
        <w:rPr>
          <w:rFonts w:ascii="Arial" w:hAnsi="Arial" w:cs="Arial"/>
          <w:sz w:val="20"/>
          <w:szCs w:val="20"/>
        </w:rPr>
        <w:tab/>
      </w:r>
    </w:p>
    <w:p w14:paraId="37369521" w14:textId="33985854" w:rsidR="00750E9B" w:rsidRPr="000A7714" w:rsidRDefault="00750E9B" w:rsidP="000A7714">
      <w:pPr>
        <w:spacing w:after="0" w:line="240" w:lineRule="auto"/>
        <w:rPr>
          <w:rFonts w:ascii="Arial" w:hAnsi="Arial" w:cs="Arial"/>
          <w:sz w:val="20"/>
          <w:szCs w:val="20"/>
        </w:rPr>
      </w:pPr>
      <w:r w:rsidRPr="000A7714">
        <w:rPr>
          <w:rFonts w:ascii="Arial" w:hAnsi="Arial" w:cs="Arial"/>
          <w:sz w:val="20"/>
          <w:szCs w:val="20"/>
        </w:rPr>
        <w:t>Name and Title, Printed</w:t>
      </w: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Pr="000A7714">
        <w:rPr>
          <w:rFonts w:ascii="Arial" w:hAnsi="Arial" w:cs="Arial"/>
          <w:sz w:val="20"/>
          <w:szCs w:val="20"/>
        </w:rPr>
        <w:tab/>
      </w:r>
      <w:r w:rsidR="00E90182" w:rsidRPr="000A7714">
        <w:rPr>
          <w:rFonts w:ascii="Arial" w:hAnsi="Arial" w:cs="Arial"/>
          <w:sz w:val="20"/>
          <w:szCs w:val="20"/>
        </w:rPr>
        <w:t xml:space="preserve">     </w:t>
      </w:r>
      <w:r w:rsidRPr="000A7714">
        <w:rPr>
          <w:rFonts w:ascii="Arial" w:hAnsi="Arial" w:cs="Arial"/>
          <w:sz w:val="20"/>
          <w:szCs w:val="20"/>
        </w:rPr>
        <w:t>Date: ___________________________</w:t>
      </w:r>
    </w:p>
    <w:p w14:paraId="4403DD64" w14:textId="77777777" w:rsidR="00750E9B" w:rsidRPr="000A7714" w:rsidRDefault="00750E9B" w:rsidP="000A7714">
      <w:pPr>
        <w:spacing w:after="0" w:line="240" w:lineRule="auto"/>
        <w:rPr>
          <w:rFonts w:ascii="Arial" w:hAnsi="Arial" w:cs="Arial"/>
          <w:sz w:val="20"/>
          <w:szCs w:val="20"/>
        </w:rPr>
      </w:pPr>
    </w:p>
    <w:p w14:paraId="585202B2" w14:textId="2DDABEC8" w:rsidR="00750E9B" w:rsidRPr="000A7714" w:rsidRDefault="00750E9B" w:rsidP="000A7714">
      <w:pPr>
        <w:spacing w:after="0" w:line="240" w:lineRule="auto"/>
        <w:rPr>
          <w:rFonts w:ascii="Arial" w:hAnsi="Arial" w:cs="Arial"/>
          <w:sz w:val="20"/>
          <w:szCs w:val="20"/>
        </w:rPr>
      </w:pPr>
      <w:r w:rsidRPr="000A7714">
        <w:rPr>
          <w:rFonts w:ascii="Arial" w:hAnsi="Arial" w:cs="Arial"/>
          <w:sz w:val="20"/>
          <w:szCs w:val="20"/>
        </w:rPr>
        <w:t>Date: _____________________________</w:t>
      </w:r>
      <w:r w:rsidRPr="000A7714">
        <w:rPr>
          <w:rFonts w:ascii="Arial" w:hAnsi="Arial" w:cs="Arial"/>
          <w:sz w:val="20"/>
          <w:szCs w:val="20"/>
        </w:rPr>
        <w:tab/>
      </w:r>
      <w:r w:rsidRPr="000A7714">
        <w:rPr>
          <w:rFonts w:ascii="Arial" w:hAnsi="Arial" w:cs="Arial"/>
          <w:sz w:val="20"/>
          <w:szCs w:val="20"/>
        </w:rPr>
        <w:tab/>
      </w:r>
    </w:p>
    <w:p w14:paraId="5D3E41DA" w14:textId="77777777" w:rsidR="00750E9B" w:rsidRPr="000A7714" w:rsidRDefault="00750E9B" w:rsidP="000A7714">
      <w:pPr>
        <w:spacing w:after="0" w:line="240" w:lineRule="auto"/>
        <w:rPr>
          <w:rFonts w:ascii="Arial" w:hAnsi="Arial" w:cs="Arial"/>
          <w:b/>
          <w:sz w:val="20"/>
          <w:szCs w:val="20"/>
        </w:rPr>
      </w:pPr>
    </w:p>
    <w:p w14:paraId="38712435" w14:textId="77777777" w:rsidR="00750E9B" w:rsidRPr="000A7714" w:rsidRDefault="00750E9B" w:rsidP="000A7714">
      <w:pPr>
        <w:spacing w:after="0" w:line="240" w:lineRule="auto"/>
        <w:rPr>
          <w:rFonts w:ascii="Arial" w:hAnsi="Arial" w:cs="Arial"/>
          <w:b/>
          <w:sz w:val="20"/>
          <w:szCs w:val="20"/>
        </w:rPr>
      </w:pPr>
      <w:r w:rsidRPr="000A7714">
        <w:rPr>
          <w:rFonts w:ascii="Arial" w:hAnsi="Arial" w:cs="Arial"/>
          <w:b/>
          <w:sz w:val="20"/>
          <w:szCs w:val="20"/>
        </w:rPr>
        <w:tab/>
      </w:r>
      <w:r w:rsidRPr="000A7714">
        <w:rPr>
          <w:rFonts w:ascii="Arial" w:hAnsi="Arial" w:cs="Arial"/>
          <w:b/>
          <w:sz w:val="20"/>
          <w:szCs w:val="20"/>
        </w:rPr>
        <w:tab/>
      </w:r>
      <w:r w:rsidRPr="000A7714">
        <w:rPr>
          <w:rFonts w:ascii="Arial" w:hAnsi="Arial" w:cs="Arial"/>
          <w:b/>
          <w:sz w:val="20"/>
          <w:szCs w:val="20"/>
        </w:rPr>
        <w:tab/>
      </w:r>
    </w:p>
    <w:tbl>
      <w:tblPr>
        <w:tblStyle w:val="TableGrid1"/>
        <w:tblW w:w="0" w:type="auto"/>
        <w:tblLook w:val="04A0" w:firstRow="1" w:lastRow="0" w:firstColumn="1" w:lastColumn="0" w:noHBand="0" w:noVBand="1"/>
      </w:tblPr>
      <w:tblGrid>
        <w:gridCol w:w="4764"/>
        <w:gridCol w:w="4586"/>
      </w:tblGrid>
      <w:tr w:rsidR="007F0958" w:rsidRPr="007F0958" w14:paraId="0077BCE9" w14:textId="77777777" w:rsidTr="00B74080">
        <w:tc>
          <w:tcPr>
            <w:tcW w:w="4878" w:type="dxa"/>
          </w:tcPr>
          <w:p w14:paraId="0F736AB3"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 xml:space="preserve">Electronically Approved by:                                                                    </w:t>
            </w:r>
          </w:p>
          <w:p w14:paraId="59D11FE1"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Department of Administration</w:t>
            </w:r>
          </w:p>
          <w:p w14:paraId="46C0E62F" w14:textId="77777777" w:rsidR="007F0958" w:rsidRPr="007F0958" w:rsidRDefault="007F0958" w:rsidP="000A7714">
            <w:pPr>
              <w:spacing w:after="0" w:line="240" w:lineRule="auto"/>
              <w:rPr>
                <w:rFonts w:ascii="Arial" w:eastAsia="Calibri" w:hAnsi="Arial" w:cs="Arial"/>
                <w:sz w:val="20"/>
                <w:szCs w:val="20"/>
                <w:lang w:eastAsia="ja-JP"/>
              </w:rPr>
            </w:pPr>
          </w:p>
          <w:p w14:paraId="714B850B"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By:                                                                    (for)</w:t>
            </w:r>
          </w:p>
          <w:p w14:paraId="793BED61"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Rebecca Holwerda, Commissioner</w:t>
            </w:r>
          </w:p>
          <w:p w14:paraId="0B0EA225" w14:textId="77777777" w:rsidR="007F0958" w:rsidRPr="007F0958" w:rsidRDefault="007F0958" w:rsidP="000A7714">
            <w:pPr>
              <w:spacing w:after="0" w:line="240" w:lineRule="auto"/>
              <w:rPr>
                <w:rFonts w:ascii="Arial" w:eastAsia="Calibri" w:hAnsi="Arial" w:cs="Arial"/>
                <w:sz w:val="20"/>
                <w:szCs w:val="20"/>
                <w:lang w:eastAsia="ja-JP"/>
              </w:rPr>
            </w:pPr>
          </w:p>
        </w:tc>
        <w:tc>
          <w:tcPr>
            <w:tcW w:w="4698" w:type="dxa"/>
          </w:tcPr>
          <w:p w14:paraId="4B6F1B51" w14:textId="77777777" w:rsidR="007F0958" w:rsidRPr="007F0958" w:rsidRDefault="007F0958" w:rsidP="000A7714">
            <w:pPr>
              <w:spacing w:after="0" w:line="240" w:lineRule="auto"/>
              <w:rPr>
                <w:rFonts w:ascii="Arial" w:eastAsia="Calibri" w:hAnsi="Arial" w:cs="Arial"/>
                <w:sz w:val="20"/>
                <w:szCs w:val="20"/>
                <w:lang w:eastAsia="ja-JP"/>
              </w:rPr>
            </w:pPr>
          </w:p>
        </w:tc>
      </w:tr>
      <w:tr w:rsidR="007F0958" w:rsidRPr="007F0958" w14:paraId="1B733CD6" w14:textId="77777777" w:rsidTr="00B74080">
        <w:tc>
          <w:tcPr>
            <w:tcW w:w="4878" w:type="dxa"/>
          </w:tcPr>
          <w:p w14:paraId="0C96D8E4"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 xml:space="preserve">Electronically Approved by:                                                                    </w:t>
            </w:r>
          </w:p>
          <w:p w14:paraId="120B56AF"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State Budget Agency</w:t>
            </w:r>
          </w:p>
          <w:p w14:paraId="58092ADD" w14:textId="77777777" w:rsidR="007F0958" w:rsidRPr="007F0958" w:rsidRDefault="007F0958" w:rsidP="000A7714">
            <w:pPr>
              <w:spacing w:after="0" w:line="240" w:lineRule="auto"/>
              <w:rPr>
                <w:rFonts w:ascii="Arial" w:eastAsia="Calibri" w:hAnsi="Arial" w:cs="Arial"/>
                <w:sz w:val="20"/>
                <w:szCs w:val="20"/>
                <w:lang w:eastAsia="ja-JP"/>
              </w:rPr>
            </w:pPr>
          </w:p>
          <w:p w14:paraId="72BE33B7"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By:                                                                     (for)</w:t>
            </w:r>
          </w:p>
          <w:p w14:paraId="05D2EA52"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Zachary Q. Jackson, Director</w:t>
            </w:r>
          </w:p>
          <w:p w14:paraId="07740291" w14:textId="77777777" w:rsidR="007F0958" w:rsidRPr="007F0958" w:rsidRDefault="007F0958" w:rsidP="000A7714">
            <w:pPr>
              <w:spacing w:after="0" w:line="240" w:lineRule="auto"/>
              <w:jc w:val="center"/>
              <w:rPr>
                <w:rFonts w:ascii="Arial" w:eastAsia="Calibri" w:hAnsi="Arial" w:cs="Arial"/>
                <w:sz w:val="20"/>
                <w:szCs w:val="20"/>
                <w:lang w:eastAsia="ja-JP"/>
              </w:rPr>
            </w:pPr>
          </w:p>
        </w:tc>
        <w:tc>
          <w:tcPr>
            <w:tcW w:w="4698" w:type="dxa"/>
          </w:tcPr>
          <w:p w14:paraId="0F336075" w14:textId="6AC3DA64"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Electronically Approved as to Form and Legality by:</w:t>
            </w:r>
            <w:r w:rsidR="00EF7741">
              <w:rPr>
                <w:rFonts w:ascii="Arial" w:eastAsia="Calibri" w:hAnsi="Arial" w:cs="Arial"/>
                <w:sz w:val="20"/>
                <w:szCs w:val="20"/>
                <w:lang w:eastAsia="ja-JP"/>
              </w:rPr>
              <w:t xml:space="preserve"> </w:t>
            </w:r>
            <w:r w:rsidRPr="007F0958">
              <w:rPr>
                <w:rFonts w:ascii="Arial" w:eastAsia="Calibri" w:hAnsi="Arial" w:cs="Arial"/>
                <w:sz w:val="20"/>
                <w:szCs w:val="20"/>
                <w:lang w:eastAsia="ja-JP"/>
              </w:rPr>
              <w:t>Office of the Attorney General</w:t>
            </w:r>
          </w:p>
          <w:p w14:paraId="410820DA" w14:textId="77777777" w:rsidR="007F0958" w:rsidRPr="007F0958" w:rsidRDefault="007F0958" w:rsidP="000A7714">
            <w:pPr>
              <w:spacing w:after="0" w:line="240" w:lineRule="auto"/>
              <w:rPr>
                <w:rFonts w:ascii="Arial" w:eastAsia="Calibri" w:hAnsi="Arial" w:cs="Arial"/>
                <w:sz w:val="20"/>
                <w:szCs w:val="20"/>
                <w:lang w:eastAsia="ja-JP"/>
              </w:rPr>
            </w:pPr>
          </w:p>
          <w:p w14:paraId="6FE11572"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By:                                                          (for)</w:t>
            </w:r>
          </w:p>
          <w:p w14:paraId="2900B6D8" w14:textId="77777777" w:rsidR="007F0958" w:rsidRPr="007F0958" w:rsidRDefault="007F0958" w:rsidP="000A7714">
            <w:pPr>
              <w:spacing w:after="0" w:line="240" w:lineRule="auto"/>
              <w:rPr>
                <w:rFonts w:ascii="Arial" w:eastAsia="Calibri" w:hAnsi="Arial" w:cs="Arial"/>
                <w:sz w:val="20"/>
                <w:szCs w:val="20"/>
                <w:lang w:eastAsia="ja-JP"/>
              </w:rPr>
            </w:pPr>
            <w:r w:rsidRPr="007F0958">
              <w:rPr>
                <w:rFonts w:ascii="Arial" w:eastAsia="Calibri" w:hAnsi="Arial" w:cs="Arial"/>
                <w:sz w:val="20"/>
                <w:szCs w:val="20"/>
                <w:lang w:eastAsia="ja-JP"/>
              </w:rPr>
              <w:t xml:space="preserve">Theodore E </w:t>
            </w:r>
            <w:proofErr w:type="spellStart"/>
            <w:r w:rsidRPr="007F0958">
              <w:rPr>
                <w:rFonts w:ascii="Arial" w:eastAsia="Calibri" w:hAnsi="Arial" w:cs="Arial"/>
                <w:sz w:val="20"/>
                <w:szCs w:val="20"/>
                <w:lang w:eastAsia="ja-JP"/>
              </w:rPr>
              <w:t>Rokita</w:t>
            </w:r>
            <w:proofErr w:type="spellEnd"/>
            <w:r w:rsidRPr="007F0958">
              <w:rPr>
                <w:rFonts w:ascii="Arial" w:eastAsia="Calibri" w:hAnsi="Arial" w:cs="Arial"/>
                <w:sz w:val="20"/>
                <w:szCs w:val="20"/>
                <w:lang w:eastAsia="ja-JP"/>
              </w:rPr>
              <w:t>, Attorney General</w:t>
            </w:r>
          </w:p>
        </w:tc>
      </w:tr>
    </w:tbl>
    <w:p w14:paraId="4F2C4F5C" w14:textId="28D36012" w:rsidR="00EF77E5" w:rsidRPr="000A7714" w:rsidRDefault="00EF77E5" w:rsidP="000A7714">
      <w:pPr>
        <w:spacing w:after="0" w:line="240" w:lineRule="auto"/>
        <w:rPr>
          <w:rFonts w:ascii="Arial" w:hAnsi="Arial" w:cs="Arial"/>
          <w:sz w:val="20"/>
          <w:szCs w:val="20"/>
        </w:rPr>
      </w:pPr>
    </w:p>
    <w:p w14:paraId="1921BA38" w14:textId="6DF43654" w:rsidR="00EF77E5" w:rsidRPr="000A7714" w:rsidRDefault="00EF77E5" w:rsidP="00E026D8">
      <w:pPr>
        <w:spacing w:after="0" w:line="240" w:lineRule="auto"/>
        <w:rPr>
          <w:rFonts w:ascii="Arial" w:hAnsi="Arial" w:cs="Arial"/>
          <w:b/>
          <w:bCs/>
          <w:sz w:val="20"/>
          <w:szCs w:val="20"/>
          <w:u w:val="single"/>
        </w:rPr>
      </w:pPr>
    </w:p>
    <w:sectPr w:rsidR="00EF77E5" w:rsidRPr="000A7714" w:rsidSect="00C16C1D">
      <w:headerReference w:type="even" r:id="rId23"/>
      <w:headerReference w:type="default" r:id="rId24"/>
      <w:footerReference w:type="default" r:id="rId25"/>
      <w:head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yan J. Gross" w:date="2023-09-05T11:09:00Z" w:initials="BJG">
    <w:p w14:paraId="24853B7B" w14:textId="77777777" w:rsidR="00F064C2" w:rsidRDefault="00F064C2" w:rsidP="009E0164">
      <w:pPr>
        <w:pStyle w:val="CommentText"/>
      </w:pPr>
      <w:r>
        <w:rPr>
          <w:rStyle w:val="CommentReference"/>
        </w:rPr>
        <w:annotationRef/>
      </w:r>
      <w:r>
        <w:t xml:space="preserve">RFP is incorporated into agreement. </w:t>
      </w:r>
    </w:p>
  </w:comment>
  <w:comment w:id="24" w:author="Bryan J. Gross" w:date="2023-09-05T11:04:00Z" w:initials="BJG">
    <w:p w14:paraId="553DA4C0" w14:textId="5994CE4C" w:rsidR="008A6A9A" w:rsidRDefault="008A6A9A" w:rsidP="009F33EC">
      <w:pPr>
        <w:pStyle w:val="CommentText"/>
      </w:pPr>
      <w:r>
        <w:rPr>
          <w:rStyle w:val="CommentReference"/>
        </w:rPr>
        <w:annotationRef/>
      </w:r>
      <w:r>
        <w:t>Is HIPAA applicable to the services?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853B7B" w15:done="0"/>
  <w15:commentEx w15:paraId="553DA4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8AE3" w16cex:dateUtc="2023-09-05T15:09:00Z"/>
  <w16cex:commentExtensible w16cex:durableId="28A189D9" w16cex:dateUtc="2023-09-05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853B7B" w16cid:durableId="28A18AE3"/>
  <w16cid:commentId w16cid:paraId="553DA4C0" w16cid:durableId="28A189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A5D41" w14:textId="77777777" w:rsidR="006E5EEB" w:rsidRDefault="006E5EEB" w:rsidP="007B1331">
      <w:pPr>
        <w:spacing w:after="0" w:line="240" w:lineRule="auto"/>
      </w:pPr>
      <w:r>
        <w:separator/>
      </w:r>
    </w:p>
  </w:endnote>
  <w:endnote w:type="continuationSeparator" w:id="0">
    <w:p w14:paraId="5AAF34FA" w14:textId="77777777" w:rsidR="006E5EEB" w:rsidRDefault="006E5EEB" w:rsidP="007B1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779A74DB" w14:textId="77777777" w:rsidR="00485857" w:rsidRDefault="00EF774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28</w:t>
            </w:r>
            <w:r>
              <w:rPr>
                <w:b/>
                <w:bCs/>
                <w:sz w:val="24"/>
                <w:szCs w:val="24"/>
              </w:rPr>
              <w:fldChar w:fldCharType="end"/>
            </w:r>
          </w:p>
        </w:sdtContent>
      </w:sdt>
    </w:sdtContent>
  </w:sdt>
  <w:p w14:paraId="7B81E0B4" w14:textId="12CCEE7F" w:rsidR="00485857" w:rsidRPr="00C96F20" w:rsidRDefault="00EF7741">
    <w:pPr>
      <w:pStyle w:val="Footer"/>
      <w:rPr>
        <w:sz w:val="20"/>
        <w:szCs w:val="20"/>
      </w:rPr>
    </w:pPr>
    <w:r w:rsidRPr="00C96F20">
      <w:rPr>
        <w:sz w:val="20"/>
        <w:szCs w:val="20"/>
      </w:rPr>
      <w:t>07/</w:t>
    </w:r>
    <w:r w:rsidR="007B1331">
      <w:rPr>
        <w:sz w:val="20"/>
        <w:szCs w:val="20"/>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6DB17" w14:textId="77777777" w:rsidR="006E5EEB" w:rsidRDefault="006E5EEB" w:rsidP="007B1331">
      <w:pPr>
        <w:spacing w:after="0" w:line="240" w:lineRule="auto"/>
      </w:pPr>
      <w:r>
        <w:separator/>
      </w:r>
    </w:p>
  </w:footnote>
  <w:footnote w:type="continuationSeparator" w:id="0">
    <w:p w14:paraId="11699748" w14:textId="77777777" w:rsidR="006E5EEB" w:rsidRDefault="006E5EEB" w:rsidP="007B1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A79F" w14:textId="77777777" w:rsidR="00485857" w:rsidRDefault="00906D5A">
    <w:pPr>
      <w:pStyle w:val="Header"/>
    </w:pPr>
    <w:r>
      <w:rPr>
        <w:noProof/>
      </w:rPr>
      <w:pict w14:anchorId="3C79E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133814" o:spid="_x0000_s1026" type="#_x0000_t136" style="position:absolute;margin-left:0;margin-top:0;width:461.9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55EA" w14:textId="77777777" w:rsidR="00485857" w:rsidRDefault="00906D5A">
    <w:pPr>
      <w:pStyle w:val="Header"/>
    </w:pPr>
    <w:r>
      <w:rPr>
        <w:noProof/>
      </w:rPr>
      <w:pict w14:anchorId="2C0A03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133815" o:spid="_x0000_s1027" type="#_x0000_t136" style="position:absolute;margin-left:0;margin-top:0;width:461.9pt;height:197.95pt;rotation:315;z-index:-25165516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7FE84" w14:textId="77777777" w:rsidR="00485857" w:rsidRDefault="00906D5A">
    <w:pPr>
      <w:pStyle w:val="Header"/>
    </w:pPr>
    <w:r>
      <w:rPr>
        <w:noProof/>
      </w:rPr>
      <w:pict w14:anchorId="173B1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133813" o:spid="_x0000_s1025" type="#_x0000_t136" style="position:absolute;margin-left:0;margin-top:0;width:461.9pt;height:197.95pt;rotation:315;z-index:-25165824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E78AB"/>
    <w:multiLevelType w:val="hybridMultilevel"/>
    <w:tmpl w:val="24BE071C"/>
    <w:lvl w:ilvl="0" w:tplc="04090015">
      <w:start w:val="1"/>
      <w:numFmt w:val="upperLetter"/>
      <w:lvlText w:val="%1."/>
      <w:lvlJc w:val="left"/>
      <w:pPr>
        <w:ind w:left="3600" w:hanging="360"/>
      </w:p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1AAA34FD"/>
    <w:multiLevelType w:val="hybridMultilevel"/>
    <w:tmpl w:val="2F0A0CAA"/>
    <w:lvl w:ilvl="0" w:tplc="F0C674E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B28C8"/>
    <w:multiLevelType w:val="hybridMultilevel"/>
    <w:tmpl w:val="74320A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FBF1E3E"/>
    <w:multiLevelType w:val="hybridMultilevel"/>
    <w:tmpl w:val="F5E4D464"/>
    <w:lvl w:ilvl="0" w:tplc="707A7F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571A83"/>
    <w:multiLevelType w:val="hybridMultilevel"/>
    <w:tmpl w:val="AA24A9E4"/>
    <w:lvl w:ilvl="0" w:tplc="A878AAE6">
      <w:start w:val="53"/>
      <w:numFmt w:val="decimal"/>
      <w:lvlText w:val="%1."/>
      <w:lvlJc w:val="left"/>
      <w:pPr>
        <w:ind w:left="720" w:hanging="360"/>
      </w:pPr>
      <w:rPr>
        <w:rFonts w:hint="default"/>
        <w:b/>
      </w:rPr>
    </w:lvl>
    <w:lvl w:ilvl="1" w:tplc="04090015">
      <w:start w:val="1"/>
      <w:numFmt w:val="upperLetter"/>
      <w:lvlText w:val="%2."/>
      <w:lvlJc w:val="left"/>
      <w:pPr>
        <w:ind w:left="1440" w:hanging="360"/>
      </w:pPr>
    </w:lvl>
    <w:lvl w:ilvl="2" w:tplc="C2302652">
      <w:start w:val="1"/>
      <w:numFmt w:val="decimal"/>
      <w:lvlText w:val="(%3)"/>
      <w:lvlJc w:val="left"/>
      <w:pPr>
        <w:ind w:left="2700" w:hanging="720"/>
      </w:pPr>
      <w:rPr>
        <w:rFonts w:ascii="Times New Roman" w:eastAsia="Times New Roman" w:hAnsi="Times New Roman" w:cs="Times New Roman" w:hint="default"/>
      </w:rPr>
    </w:lvl>
    <w:lvl w:ilvl="3" w:tplc="D3588B50">
      <w:start w:val="1"/>
      <w:numFmt w:val="upp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9E02E7"/>
    <w:multiLevelType w:val="hybridMultilevel"/>
    <w:tmpl w:val="FE12A3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7573432"/>
    <w:multiLevelType w:val="hybridMultilevel"/>
    <w:tmpl w:val="AC303E6C"/>
    <w:lvl w:ilvl="0" w:tplc="02140A0A">
      <w:start w:val="53"/>
      <w:numFmt w:val="decimal"/>
      <w:lvlText w:val="%1."/>
      <w:lvlJc w:val="left"/>
      <w:pPr>
        <w:ind w:left="720" w:hanging="360"/>
      </w:pPr>
      <w:rPr>
        <w:rFonts w:hint="default"/>
        <w:b/>
        <w:bCs/>
      </w:rPr>
    </w:lvl>
    <w:lvl w:ilvl="1" w:tplc="04090015">
      <w:start w:val="1"/>
      <w:numFmt w:val="upperLetter"/>
      <w:lvlText w:val="%2."/>
      <w:lvlJc w:val="left"/>
      <w:pPr>
        <w:ind w:left="1440" w:hanging="360"/>
      </w:pPr>
    </w:lvl>
    <w:lvl w:ilvl="2" w:tplc="C2302652">
      <w:start w:val="1"/>
      <w:numFmt w:val="decimal"/>
      <w:lvlText w:val="(%3)"/>
      <w:lvlJc w:val="left"/>
      <w:pPr>
        <w:ind w:left="2700" w:hanging="720"/>
      </w:pPr>
      <w:rPr>
        <w:rFonts w:ascii="Times New Roman" w:eastAsia="Times New Roman" w:hAnsi="Times New Roman" w:cs="Times New Roman" w:hint="default"/>
      </w:rPr>
    </w:lvl>
    <w:lvl w:ilvl="3" w:tplc="D3588B50">
      <w:start w:val="1"/>
      <w:numFmt w:val="upp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454573"/>
    <w:multiLevelType w:val="hybridMultilevel"/>
    <w:tmpl w:val="5FC6B7BA"/>
    <w:lvl w:ilvl="0" w:tplc="0C50D5D0">
      <w:start w:val="1"/>
      <w:numFmt w:val="upperLetter"/>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A7B81"/>
    <w:multiLevelType w:val="multilevel"/>
    <w:tmpl w:val="169CB79A"/>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596D73B6"/>
    <w:multiLevelType w:val="multilevel"/>
    <w:tmpl w:val="2C449460"/>
    <w:lvl w:ilvl="0">
      <w:start w:val="1"/>
      <w:numFmt w:val="decimal"/>
      <w:lvlRestart w:val="0"/>
      <w:pStyle w:val="Heading1"/>
      <w:suff w:val="nothing"/>
      <w:lvlText w:val="Section %1.  "/>
      <w:lvlJc w:val="left"/>
      <w:pPr>
        <w:ind w:left="1440" w:firstLine="0"/>
      </w:pPr>
      <w:rPr>
        <w:rFonts w:ascii="(normal text)" w:hAnsi="(normal text)" w:cs="Times New Roman" w:hint="default"/>
        <w:b/>
        <w:bCs/>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ind w:left="594" w:hanging="504"/>
      </w:pPr>
      <w:rPr>
        <w:rFonts w:ascii="(normal text)" w:hAnsi="(normal text)"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ind w:left="1026" w:hanging="450"/>
      </w:pPr>
      <w:rPr>
        <w:rFonts w:ascii="(normal text)" w:hAnsi="(normal text)"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ind w:left="1944" w:hanging="720"/>
      </w:pPr>
      <w:rPr>
        <w:rFonts w:ascii="(normal text)" w:hAnsi="(normal text)"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Heading5"/>
      <w:lvlText w:val="(%5)"/>
      <w:lvlJc w:val="left"/>
      <w:pPr>
        <w:ind w:left="2520" w:hanging="576"/>
      </w:pPr>
      <w:rPr>
        <w:rFonts w:ascii="(normal text)" w:hAnsi="(normal text)" w:hint="default"/>
        <w:b w:val="0"/>
        <w:bCs/>
        <w:i w:val="0"/>
        <w:iCs w:val="0"/>
        <w: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0"/>
      </w:pPr>
      <w:rPr>
        <w:rFonts w:ascii="(normal text)" w:hAnsi="(normal text)"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0"/>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0"/>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FE1760A"/>
    <w:multiLevelType w:val="hybridMultilevel"/>
    <w:tmpl w:val="7C9E524E"/>
    <w:lvl w:ilvl="0" w:tplc="C2302652">
      <w:start w:val="1"/>
      <w:numFmt w:val="decimal"/>
      <w:lvlText w:val="(%1)"/>
      <w:lvlJc w:val="left"/>
      <w:pPr>
        <w:ind w:left="2700" w:hanging="72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592ECB"/>
    <w:multiLevelType w:val="hybridMultilevel"/>
    <w:tmpl w:val="DED4E8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77F3021"/>
    <w:multiLevelType w:val="hybridMultilevel"/>
    <w:tmpl w:val="50AC45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6071B0"/>
    <w:multiLevelType w:val="hybridMultilevel"/>
    <w:tmpl w:val="391A20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C6295D"/>
    <w:multiLevelType w:val="hybridMultilevel"/>
    <w:tmpl w:val="20244F20"/>
    <w:lvl w:ilvl="0" w:tplc="AFF86C9C">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74920">
    <w:abstractNumId w:val="14"/>
  </w:num>
  <w:num w:numId="2" w16cid:durableId="1666201665">
    <w:abstractNumId w:val="10"/>
  </w:num>
  <w:num w:numId="3" w16cid:durableId="3020376">
    <w:abstractNumId w:val="3"/>
  </w:num>
  <w:num w:numId="4" w16cid:durableId="1374577428">
    <w:abstractNumId w:val="9"/>
  </w:num>
  <w:num w:numId="5" w16cid:durableId="1381638282">
    <w:abstractNumId w:val="6"/>
  </w:num>
  <w:num w:numId="6" w16cid:durableId="1141845162">
    <w:abstractNumId w:val="1"/>
  </w:num>
  <w:num w:numId="7" w16cid:durableId="1423453999">
    <w:abstractNumId w:val="12"/>
  </w:num>
  <w:num w:numId="8" w16cid:durableId="800727599">
    <w:abstractNumId w:val="0"/>
  </w:num>
  <w:num w:numId="9" w16cid:durableId="768239701">
    <w:abstractNumId w:val="7"/>
  </w:num>
  <w:num w:numId="10" w16cid:durableId="1151603705">
    <w:abstractNumId w:val="13"/>
  </w:num>
  <w:num w:numId="11" w16cid:durableId="1537960183">
    <w:abstractNumId w:val="2"/>
  </w:num>
  <w:num w:numId="12" w16cid:durableId="393161887">
    <w:abstractNumId w:val="11"/>
  </w:num>
  <w:num w:numId="13" w16cid:durableId="959453827">
    <w:abstractNumId w:val="5"/>
  </w:num>
  <w:num w:numId="14" w16cid:durableId="205485416">
    <w:abstractNumId w:val="15"/>
  </w:num>
  <w:num w:numId="15" w16cid:durableId="747923505">
    <w:abstractNumId w:val="4"/>
  </w:num>
  <w:num w:numId="16" w16cid:durableId="1892880019">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yan J. Gross">
    <w15:presenceInfo w15:providerId="AD" w15:userId="S::bryan.gross@mjinsurance.com::ab105477-06ff-41c4-b4d4-b35397fd02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47"/>
    <w:rsid w:val="000120CB"/>
    <w:rsid w:val="0001698A"/>
    <w:rsid w:val="00017212"/>
    <w:rsid w:val="00024FB7"/>
    <w:rsid w:val="000325CF"/>
    <w:rsid w:val="0005763E"/>
    <w:rsid w:val="00067EBA"/>
    <w:rsid w:val="0007249B"/>
    <w:rsid w:val="00097D23"/>
    <w:rsid w:val="000A15D5"/>
    <w:rsid w:val="000A7714"/>
    <w:rsid w:val="000B17CE"/>
    <w:rsid w:val="000B3F8A"/>
    <w:rsid w:val="000B6096"/>
    <w:rsid w:val="000D195C"/>
    <w:rsid w:val="000D69FB"/>
    <w:rsid w:val="000E13CC"/>
    <w:rsid w:val="001630E9"/>
    <w:rsid w:val="0019085F"/>
    <w:rsid w:val="001A1289"/>
    <w:rsid w:val="001B7E0C"/>
    <w:rsid w:val="001C6155"/>
    <w:rsid w:val="00200AFF"/>
    <w:rsid w:val="00227DC6"/>
    <w:rsid w:val="00231F45"/>
    <w:rsid w:val="002959AE"/>
    <w:rsid w:val="002B43B4"/>
    <w:rsid w:val="002B4912"/>
    <w:rsid w:val="002C77F7"/>
    <w:rsid w:val="002E0584"/>
    <w:rsid w:val="00336701"/>
    <w:rsid w:val="0034026D"/>
    <w:rsid w:val="00345B8B"/>
    <w:rsid w:val="00357109"/>
    <w:rsid w:val="003745B8"/>
    <w:rsid w:val="003A3BE5"/>
    <w:rsid w:val="003E5901"/>
    <w:rsid w:val="003F01F1"/>
    <w:rsid w:val="0042402D"/>
    <w:rsid w:val="00431CE3"/>
    <w:rsid w:val="004361C9"/>
    <w:rsid w:val="004375A1"/>
    <w:rsid w:val="004534DA"/>
    <w:rsid w:val="00460133"/>
    <w:rsid w:val="00470D2B"/>
    <w:rsid w:val="004A0543"/>
    <w:rsid w:val="004A0A7B"/>
    <w:rsid w:val="004A25DE"/>
    <w:rsid w:val="004C5463"/>
    <w:rsid w:val="004F0A87"/>
    <w:rsid w:val="0051245D"/>
    <w:rsid w:val="00532B0B"/>
    <w:rsid w:val="00533641"/>
    <w:rsid w:val="006216CC"/>
    <w:rsid w:val="00662847"/>
    <w:rsid w:val="00662FAD"/>
    <w:rsid w:val="00680AC9"/>
    <w:rsid w:val="0069655C"/>
    <w:rsid w:val="006E5EEB"/>
    <w:rsid w:val="007207C0"/>
    <w:rsid w:val="00743EE6"/>
    <w:rsid w:val="00747150"/>
    <w:rsid w:val="00750820"/>
    <w:rsid w:val="00750E9B"/>
    <w:rsid w:val="00752087"/>
    <w:rsid w:val="00774466"/>
    <w:rsid w:val="007764DC"/>
    <w:rsid w:val="00784C5E"/>
    <w:rsid w:val="007A13B4"/>
    <w:rsid w:val="007A3677"/>
    <w:rsid w:val="007B1331"/>
    <w:rsid w:val="007F0958"/>
    <w:rsid w:val="007F0F43"/>
    <w:rsid w:val="00804CB7"/>
    <w:rsid w:val="00811425"/>
    <w:rsid w:val="00813CDA"/>
    <w:rsid w:val="00835994"/>
    <w:rsid w:val="008402E8"/>
    <w:rsid w:val="00844666"/>
    <w:rsid w:val="00851088"/>
    <w:rsid w:val="00863947"/>
    <w:rsid w:val="00863B8F"/>
    <w:rsid w:val="008A6A9A"/>
    <w:rsid w:val="008F2E8A"/>
    <w:rsid w:val="00902345"/>
    <w:rsid w:val="00906D5A"/>
    <w:rsid w:val="00912CCD"/>
    <w:rsid w:val="00917E62"/>
    <w:rsid w:val="00920955"/>
    <w:rsid w:val="009370AF"/>
    <w:rsid w:val="0093797F"/>
    <w:rsid w:val="0098645C"/>
    <w:rsid w:val="009A0E05"/>
    <w:rsid w:val="009B4618"/>
    <w:rsid w:val="009D2CD0"/>
    <w:rsid w:val="009F7D48"/>
    <w:rsid w:val="00A24A82"/>
    <w:rsid w:val="00A32598"/>
    <w:rsid w:val="00A32918"/>
    <w:rsid w:val="00A40ABE"/>
    <w:rsid w:val="00A61335"/>
    <w:rsid w:val="00B54C0D"/>
    <w:rsid w:val="00B67583"/>
    <w:rsid w:val="00B81BAA"/>
    <w:rsid w:val="00B82AFF"/>
    <w:rsid w:val="00B85A0E"/>
    <w:rsid w:val="00B85ECB"/>
    <w:rsid w:val="00BB0035"/>
    <w:rsid w:val="00BC1ACF"/>
    <w:rsid w:val="00C01D4F"/>
    <w:rsid w:val="00C0430E"/>
    <w:rsid w:val="00C11D94"/>
    <w:rsid w:val="00C2349F"/>
    <w:rsid w:val="00C4167D"/>
    <w:rsid w:val="00C81A6D"/>
    <w:rsid w:val="00CC03D8"/>
    <w:rsid w:val="00CE6E8E"/>
    <w:rsid w:val="00D21526"/>
    <w:rsid w:val="00DA1AEE"/>
    <w:rsid w:val="00DA3FA7"/>
    <w:rsid w:val="00DD34B6"/>
    <w:rsid w:val="00DF6FC3"/>
    <w:rsid w:val="00E00E96"/>
    <w:rsid w:val="00E026D8"/>
    <w:rsid w:val="00E3218C"/>
    <w:rsid w:val="00E6691D"/>
    <w:rsid w:val="00E862A5"/>
    <w:rsid w:val="00E90182"/>
    <w:rsid w:val="00E90336"/>
    <w:rsid w:val="00EA3273"/>
    <w:rsid w:val="00ED30FB"/>
    <w:rsid w:val="00EF6560"/>
    <w:rsid w:val="00EF7741"/>
    <w:rsid w:val="00EF77E5"/>
    <w:rsid w:val="00F05AD8"/>
    <w:rsid w:val="00F064C2"/>
    <w:rsid w:val="00F11D18"/>
    <w:rsid w:val="00F139A1"/>
    <w:rsid w:val="00F14033"/>
    <w:rsid w:val="00F35647"/>
    <w:rsid w:val="00F3724A"/>
    <w:rsid w:val="00F770E0"/>
    <w:rsid w:val="00F8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9E01DA"/>
  <w15:chartTrackingRefBased/>
  <w15:docId w15:val="{C663C6A0-705A-4C86-9ACB-BCD9E023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E9B"/>
    <w:pPr>
      <w:spacing w:after="200" w:line="276" w:lineRule="auto"/>
    </w:pPr>
    <w:rPr>
      <w:kern w:val="0"/>
      <w14:ligatures w14:val="none"/>
    </w:rPr>
  </w:style>
  <w:style w:type="paragraph" w:styleId="Heading1">
    <w:name w:val="heading 1"/>
    <w:basedOn w:val="Normal"/>
    <w:link w:val="Heading1Char"/>
    <w:qFormat/>
    <w:rsid w:val="00750E9B"/>
    <w:pPr>
      <w:keepNext/>
      <w:numPr>
        <w:numId w:val="2"/>
      </w:numPr>
      <w:spacing w:before="120" w:after="120" w:line="240" w:lineRule="auto"/>
      <w:jc w:val="center"/>
      <w:outlineLvl w:val="0"/>
    </w:pPr>
    <w:rPr>
      <w:rFonts w:ascii="Times New Roman" w:eastAsia="Times New Roman" w:hAnsi="Times New Roman" w:cs="Times New Roman"/>
      <w:b/>
      <w:bCs/>
      <w:kern w:val="28"/>
      <w:sz w:val="24"/>
      <w:szCs w:val="24"/>
      <w:u w:val="single"/>
    </w:rPr>
  </w:style>
  <w:style w:type="paragraph" w:styleId="Heading2">
    <w:name w:val="heading 2"/>
    <w:basedOn w:val="Normal"/>
    <w:link w:val="Heading2Char"/>
    <w:qFormat/>
    <w:rsid w:val="00750E9B"/>
    <w:pPr>
      <w:keepNext/>
      <w:numPr>
        <w:ilvl w:val="1"/>
        <w:numId w:val="2"/>
      </w:numPr>
      <w:spacing w:before="120" w:after="120" w:line="240" w:lineRule="auto"/>
      <w:outlineLvl w:val="1"/>
    </w:pPr>
    <w:rPr>
      <w:rFonts w:ascii="Times New Roman" w:eastAsia="Times New Roman" w:hAnsi="Times New Roman" w:cs="Times New Roman"/>
      <w:sz w:val="24"/>
      <w:szCs w:val="24"/>
    </w:rPr>
  </w:style>
  <w:style w:type="paragraph" w:styleId="Heading3">
    <w:name w:val="heading 3"/>
    <w:basedOn w:val="Normal"/>
    <w:link w:val="Heading3Char"/>
    <w:qFormat/>
    <w:rsid w:val="00750E9B"/>
    <w:pPr>
      <w:keepNext/>
      <w:numPr>
        <w:ilvl w:val="2"/>
        <w:numId w:val="2"/>
      </w:numPr>
      <w:spacing w:before="120" w:after="120" w:line="240" w:lineRule="auto"/>
      <w:outlineLvl w:val="2"/>
    </w:pPr>
    <w:rPr>
      <w:rFonts w:ascii="Times New Roman" w:eastAsia="Times New Roman" w:hAnsi="Times New Roman" w:cs="Times New Roman"/>
      <w:sz w:val="24"/>
      <w:szCs w:val="24"/>
    </w:rPr>
  </w:style>
  <w:style w:type="paragraph" w:styleId="Heading4">
    <w:name w:val="heading 4"/>
    <w:basedOn w:val="Normal"/>
    <w:link w:val="Heading4Char"/>
    <w:qFormat/>
    <w:rsid w:val="00750E9B"/>
    <w:pPr>
      <w:keepNext/>
      <w:numPr>
        <w:ilvl w:val="3"/>
        <w:numId w:val="2"/>
      </w:numPr>
      <w:spacing w:before="120" w:after="120"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qFormat/>
    <w:rsid w:val="00750E9B"/>
    <w:pPr>
      <w:keepNext/>
      <w:numPr>
        <w:ilvl w:val="4"/>
        <w:numId w:val="2"/>
      </w:numPr>
      <w:spacing w:before="120" w:after="120" w:line="240" w:lineRule="auto"/>
      <w:outlineLvl w:val="4"/>
    </w:pPr>
    <w:rPr>
      <w:rFonts w:ascii="Times New Roman" w:eastAsia="Times New Roman" w:hAnsi="Times New Roman" w:cs="Times New Roman"/>
      <w:sz w:val="24"/>
      <w:szCs w:val="24"/>
    </w:rPr>
  </w:style>
  <w:style w:type="paragraph" w:styleId="Heading6">
    <w:name w:val="heading 6"/>
    <w:basedOn w:val="Normal"/>
    <w:next w:val="BodyText"/>
    <w:link w:val="Heading6Char"/>
    <w:qFormat/>
    <w:rsid w:val="00750E9B"/>
    <w:pPr>
      <w:numPr>
        <w:ilvl w:val="5"/>
        <w:numId w:val="2"/>
      </w:numPr>
      <w:spacing w:before="240" w:after="60" w:line="240" w:lineRule="auto"/>
      <w:outlineLvl w:val="5"/>
    </w:pPr>
    <w:rPr>
      <w:rFonts w:ascii="Times New Roman" w:eastAsia="Times New Roman" w:hAnsi="Times New Roman" w:cs="Times New Roman"/>
      <w:i/>
      <w:iCs/>
      <w:sz w:val="24"/>
      <w:szCs w:val="24"/>
    </w:rPr>
  </w:style>
  <w:style w:type="paragraph" w:styleId="Heading7">
    <w:name w:val="heading 7"/>
    <w:basedOn w:val="Normal"/>
    <w:next w:val="BodyText"/>
    <w:link w:val="Heading7Char"/>
    <w:qFormat/>
    <w:rsid w:val="00750E9B"/>
    <w:pPr>
      <w:numPr>
        <w:ilvl w:val="6"/>
        <w:numId w:val="2"/>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BodyText"/>
    <w:link w:val="Heading8Char"/>
    <w:qFormat/>
    <w:rsid w:val="00750E9B"/>
    <w:pPr>
      <w:numPr>
        <w:ilvl w:val="7"/>
        <w:numId w:val="2"/>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BodyText"/>
    <w:link w:val="Heading9Char"/>
    <w:qFormat/>
    <w:rsid w:val="00750E9B"/>
    <w:pPr>
      <w:numPr>
        <w:ilvl w:val="8"/>
        <w:numId w:val="2"/>
      </w:numPr>
      <w:spacing w:before="240" w:after="60" w:line="240" w:lineRule="auto"/>
      <w:outlineLvl w:val="8"/>
    </w:pPr>
    <w:rPr>
      <w:rFonts w:ascii="Times New Roman" w:eastAsia="Times New Roman" w:hAnsi="Times New Roman" w:cs="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0E9B"/>
    <w:rPr>
      <w:rFonts w:ascii="Times New Roman" w:eastAsia="Times New Roman" w:hAnsi="Times New Roman" w:cs="Times New Roman"/>
      <w:b/>
      <w:bCs/>
      <w:kern w:val="28"/>
      <w:sz w:val="24"/>
      <w:szCs w:val="24"/>
      <w:u w:val="single"/>
      <w14:ligatures w14:val="none"/>
    </w:rPr>
  </w:style>
  <w:style w:type="character" w:customStyle="1" w:styleId="Heading2Char">
    <w:name w:val="Heading 2 Char"/>
    <w:basedOn w:val="DefaultParagraphFont"/>
    <w:link w:val="Heading2"/>
    <w:rsid w:val="00750E9B"/>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rsid w:val="00750E9B"/>
    <w:rPr>
      <w:rFonts w:ascii="Times New Roman" w:eastAsia="Times New Roman" w:hAnsi="Times New Roman" w:cs="Times New Roman"/>
      <w:kern w:val="0"/>
      <w:sz w:val="24"/>
      <w:szCs w:val="24"/>
      <w14:ligatures w14:val="none"/>
    </w:rPr>
  </w:style>
  <w:style w:type="character" w:customStyle="1" w:styleId="Heading4Char">
    <w:name w:val="Heading 4 Char"/>
    <w:basedOn w:val="DefaultParagraphFont"/>
    <w:link w:val="Heading4"/>
    <w:rsid w:val="00750E9B"/>
    <w:rPr>
      <w:rFonts w:ascii="Times New Roman" w:eastAsia="Times New Roman" w:hAnsi="Times New Roman" w:cs="Times New Roman"/>
      <w:kern w:val="0"/>
      <w:sz w:val="24"/>
      <w:szCs w:val="24"/>
      <w14:ligatures w14:val="none"/>
    </w:rPr>
  </w:style>
  <w:style w:type="character" w:customStyle="1" w:styleId="Heading5Char">
    <w:name w:val="Heading 5 Char"/>
    <w:basedOn w:val="DefaultParagraphFont"/>
    <w:link w:val="Heading5"/>
    <w:rsid w:val="00750E9B"/>
    <w:rPr>
      <w:rFonts w:ascii="Times New Roman" w:eastAsia="Times New Roman" w:hAnsi="Times New Roman" w:cs="Times New Roman"/>
      <w:kern w:val="0"/>
      <w:sz w:val="24"/>
      <w:szCs w:val="24"/>
      <w14:ligatures w14:val="none"/>
    </w:rPr>
  </w:style>
  <w:style w:type="character" w:customStyle="1" w:styleId="Heading6Char">
    <w:name w:val="Heading 6 Char"/>
    <w:basedOn w:val="DefaultParagraphFont"/>
    <w:link w:val="Heading6"/>
    <w:rsid w:val="00750E9B"/>
    <w:rPr>
      <w:rFonts w:ascii="Times New Roman" w:eastAsia="Times New Roman" w:hAnsi="Times New Roman" w:cs="Times New Roman"/>
      <w:i/>
      <w:iCs/>
      <w:kern w:val="0"/>
      <w:sz w:val="24"/>
      <w:szCs w:val="24"/>
      <w14:ligatures w14:val="none"/>
    </w:rPr>
  </w:style>
  <w:style w:type="character" w:customStyle="1" w:styleId="Heading7Char">
    <w:name w:val="Heading 7 Char"/>
    <w:basedOn w:val="DefaultParagraphFont"/>
    <w:link w:val="Heading7"/>
    <w:rsid w:val="00750E9B"/>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750E9B"/>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750E9B"/>
    <w:rPr>
      <w:rFonts w:ascii="Times New Roman" w:eastAsia="Times New Roman" w:hAnsi="Times New Roman" w:cs="Times New Roman"/>
      <w:b/>
      <w:bCs/>
      <w:i/>
      <w:iCs/>
      <w:kern w:val="0"/>
      <w:sz w:val="24"/>
      <w:szCs w:val="24"/>
      <w14:ligatures w14:val="none"/>
    </w:rPr>
  </w:style>
  <w:style w:type="paragraph" w:styleId="Header">
    <w:name w:val="header"/>
    <w:basedOn w:val="Normal"/>
    <w:link w:val="HeaderChar"/>
    <w:unhideWhenUsed/>
    <w:rsid w:val="00750E9B"/>
    <w:pPr>
      <w:tabs>
        <w:tab w:val="center" w:pos="4680"/>
        <w:tab w:val="right" w:pos="9360"/>
      </w:tabs>
      <w:spacing w:after="0" w:line="240" w:lineRule="auto"/>
    </w:pPr>
  </w:style>
  <w:style w:type="character" w:customStyle="1" w:styleId="HeaderChar">
    <w:name w:val="Header Char"/>
    <w:basedOn w:val="DefaultParagraphFont"/>
    <w:link w:val="Header"/>
    <w:rsid w:val="00750E9B"/>
    <w:rPr>
      <w:kern w:val="0"/>
      <w14:ligatures w14:val="none"/>
    </w:rPr>
  </w:style>
  <w:style w:type="paragraph" w:styleId="Footer">
    <w:name w:val="footer"/>
    <w:basedOn w:val="Normal"/>
    <w:link w:val="FooterChar"/>
    <w:unhideWhenUsed/>
    <w:rsid w:val="00750E9B"/>
    <w:pPr>
      <w:tabs>
        <w:tab w:val="center" w:pos="4680"/>
        <w:tab w:val="right" w:pos="9360"/>
      </w:tabs>
      <w:spacing w:after="0" w:line="240" w:lineRule="auto"/>
    </w:pPr>
  </w:style>
  <w:style w:type="character" w:customStyle="1" w:styleId="FooterChar">
    <w:name w:val="Footer Char"/>
    <w:basedOn w:val="DefaultParagraphFont"/>
    <w:link w:val="Footer"/>
    <w:rsid w:val="00750E9B"/>
    <w:rPr>
      <w:kern w:val="0"/>
      <w14:ligatures w14:val="none"/>
    </w:rPr>
  </w:style>
  <w:style w:type="paragraph" w:styleId="BodyText">
    <w:name w:val="Body Text"/>
    <w:basedOn w:val="Normal"/>
    <w:link w:val="BodyTextChar"/>
    <w:rsid w:val="00750E9B"/>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750E9B"/>
    <w:rPr>
      <w:rFonts w:ascii="Comic Sans MS" w:eastAsia="Times New Roman" w:hAnsi="Comic Sans MS" w:cs="Times New Roman"/>
      <w:snapToGrid w:val="0"/>
      <w:kern w:val="0"/>
      <w:szCs w:val="20"/>
      <w14:ligatures w14:val="none"/>
    </w:rPr>
  </w:style>
  <w:style w:type="paragraph" w:styleId="BodyText2">
    <w:name w:val="Body Text 2"/>
    <w:basedOn w:val="Normal"/>
    <w:link w:val="BodyText2Char"/>
    <w:rsid w:val="00750E9B"/>
    <w:pPr>
      <w:widowControl w:val="0"/>
      <w:spacing w:after="0" w:line="240" w:lineRule="auto"/>
    </w:pPr>
    <w:rPr>
      <w:rFonts w:ascii="Comic Sans MS" w:eastAsia="Times New Roman" w:hAnsi="Comic Sans MS" w:cs="Times New Roman"/>
      <w:snapToGrid w:val="0"/>
      <w:sz w:val="18"/>
      <w:szCs w:val="20"/>
    </w:rPr>
  </w:style>
  <w:style w:type="character" w:customStyle="1" w:styleId="BodyText2Char">
    <w:name w:val="Body Text 2 Char"/>
    <w:basedOn w:val="DefaultParagraphFont"/>
    <w:link w:val="BodyText2"/>
    <w:rsid w:val="00750E9B"/>
    <w:rPr>
      <w:rFonts w:ascii="Comic Sans MS" w:eastAsia="Times New Roman" w:hAnsi="Comic Sans MS" w:cs="Times New Roman"/>
      <w:snapToGrid w:val="0"/>
      <w:kern w:val="0"/>
      <w:sz w:val="18"/>
      <w:szCs w:val="20"/>
      <w14:ligatures w14:val="none"/>
    </w:rPr>
  </w:style>
  <w:style w:type="paragraph" w:styleId="BodyTextIndent3">
    <w:name w:val="Body Text Indent 3"/>
    <w:basedOn w:val="Normal"/>
    <w:link w:val="BodyTextIndent3Char"/>
    <w:rsid w:val="00750E9B"/>
    <w:pPr>
      <w:widowControl w:val="0"/>
      <w:spacing w:after="0" w:line="240" w:lineRule="auto"/>
      <w:ind w:left="720"/>
    </w:pPr>
    <w:rPr>
      <w:rFonts w:ascii="Comic Sans MS" w:eastAsia="Times New Roman" w:hAnsi="Comic Sans MS" w:cs="Times New Roman"/>
      <w:snapToGrid w:val="0"/>
      <w:szCs w:val="20"/>
    </w:rPr>
  </w:style>
  <w:style w:type="character" w:customStyle="1" w:styleId="BodyTextIndent3Char">
    <w:name w:val="Body Text Indent 3 Char"/>
    <w:basedOn w:val="DefaultParagraphFont"/>
    <w:link w:val="BodyTextIndent3"/>
    <w:rsid w:val="00750E9B"/>
    <w:rPr>
      <w:rFonts w:ascii="Comic Sans MS" w:eastAsia="Times New Roman" w:hAnsi="Comic Sans MS" w:cs="Times New Roman"/>
      <w:snapToGrid w:val="0"/>
      <w:kern w:val="0"/>
      <w:szCs w:val="20"/>
      <w14:ligatures w14:val="none"/>
    </w:rPr>
  </w:style>
  <w:style w:type="character" w:styleId="Hyperlink">
    <w:name w:val="Hyperlink"/>
    <w:basedOn w:val="DefaultParagraphFont"/>
    <w:rsid w:val="00750E9B"/>
    <w:rPr>
      <w:color w:val="0000FF"/>
      <w:u w:val="single"/>
    </w:rPr>
  </w:style>
  <w:style w:type="paragraph" w:styleId="BodyTextIndent2">
    <w:name w:val="Body Text Indent 2"/>
    <w:basedOn w:val="Normal"/>
    <w:link w:val="BodyTextIndent2Char"/>
    <w:rsid w:val="00750E9B"/>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750E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750E9B"/>
  </w:style>
  <w:style w:type="character" w:styleId="Strong">
    <w:name w:val="Strong"/>
    <w:basedOn w:val="DefaultParagraphFont"/>
    <w:qFormat/>
    <w:rsid w:val="00750E9B"/>
    <w:rPr>
      <w:b/>
      <w:bCs/>
    </w:rPr>
  </w:style>
  <w:style w:type="paragraph" w:styleId="NormalWeb">
    <w:name w:val="Normal (Web)"/>
    <w:basedOn w:val="Normal"/>
    <w:rsid w:val="00750E9B"/>
    <w:pPr>
      <w:spacing w:before="80" w:after="0" w:line="240" w:lineRule="auto"/>
      <w:ind w:left="115" w:right="130"/>
    </w:pPr>
    <w:rPr>
      <w:rFonts w:ascii="Arial" w:eastAsia="Times New Roman" w:hAnsi="Arial" w:cs="Arial"/>
      <w:sz w:val="24"/>
      <w:szCs w:val="24"/>
    </w:rPr>
  </w:style>
  <w:style w:type="paragraph" w:styleId="ListParagraph">
    <w:name w:val="List Paragraph"/>
    <w:basedOn w:val="Normal"/>
    <w:uiPriority w:val="34"/>
    <w:qFormat/>
    <w:rsid w:val="00750E9B"/>
    <w:pPr>
      <w:spacing w:after="0" w:line="240" w:lineRule="auto"/>
      <w:ind w:left="720"/>
    </w:pPr>
    <w:rPr>
      <w:rFonts w:ascii="Times New Roman" w:eastAsia="Times New Roman" w:hAnsi="Times New Roman" w:cs="Times New Roman"/>
      <w:sz w:val="24"/>
      <w:szCs w:val="24"/>
    </w:rPr>
  </w:style>
  <w:style w:type="paragraph" w:styleId="NoSpacing">
    <w:name w:val="No Spacing"/>
    <w:uiPriority w:val="1"/>
    <w:qFormat/>
    <w:rsid w:val="00750E9B"/>
    <w:pPr>
      <w:spacing w:after="0" w:line="240" w:lineRule="auto"/>
    </w:pPr>
    <w:rPr>
      <w:rFonts w:ascii="Calibri" w:eastAsia="Calibri" w:hAnsi="Calibri" w:cs="Times New Roman"/>
      <w:kern w:val="0"/>
      <w14:ligatures w14:val="none"/>
    </w:rPr>
  </w:style>
  <w:style w:type="paragraph" w:styleId="BalloonText">
    <w:name w:val="Balloon Text"/>
    <w:basedOn w:val="Normal"/>
    <w:link w:val="BalloonTextChar"/>
    <w:uiPriority w:val="99"/>
    <w:semiHidden/>
    <w:unhideWhenUsed/>
    <w:rsid w:val="00750E9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750E9B"/>
    <w:rPr>
      <w:rFonts w:ascii="Tahoma" w:eastAsia="Times New Roman" w:hAnsi="Tahoma" w:cs="Tahoma"/>
      <w:kern w:val="0"/>
      <w:sz w:val="16"/>
      <w:szCs w:val="16"/>
      <w14:ligatures w14:val="none"/>
    </w:rPr>
  </w:style>
  <w:style w:type="character" w:styleId="CommentReference">
    <w:name w:val="annotation reference"/>
    <w:basedOn w:val="DefaultParagraphFont"/>
    <w:uiPriority w:val="99"/>
    <w:semiHidden/>
    <w:unhideWhenUsed/>
    <w:rsid w:val="00750E9B"/>
    <w:rPr>
      <w:sz w:val="16"/>
      <w:szCs w:val="16"/>
    </w:rPr>
  </w:style>
  <w:style w:type="paragraph" w:styleId="CommentText">
    <w:name w:val="annotation text"/>
    <w:basedOn w:val="Normal"/>
    <w:link w:val="CommentTextChar"/>
    <w:uiPriority w:val="99"/>
    <w:unhideWhenUsed/>
    <w:rsid w:val="00750E9B"/>
    <w:pPr>
      <w:spacing w:line="240" w:lineRule="auto"/>
    </w:pPr>
    <w:rPr>
      <w:sz w:val="20"/>
      <w:szCs w:val="20"/>
    </w:rPr>
  </w:style>
  <w:style w:type="character" w:customStyle="1" w:styleId="CommentTextChar">
    <w:name w:val="Comment Text Char"/>
    <w:basedOn w:val="DefaultParagraphFont"/>
    <w:link w:val="CommentText"/>
    <w:uiPriority w:val="99"/>
    <w:rsid w:val="00750E9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50E9B"/>
    <w:rPr>
      <w:b/>
      <w:bCs/>
    </w:rPr>
  </w:style>
  <w:style w:type="character" w:customStyle="1" w:styleId="CommentSubjectChar">
    <w:name w:val="Comment Subject Char"/>
    <w:basedOn w:val="CommentTextChar"/>
    <w:link w:val="CommentSubject"/>
    <w:uiPriority w:val="99"/>
    <w:semiHidden/>
    <w:rsid w:val="00750E9B"/>
    <w:rPr>
      <w:b/>
      <w:bCs/>
      <w:kern w:val="0"/>
      <w:sz w:val="20"/>
      <w:szCs w:val="20"/>
      <w14:ligatures w14:val="none"/>
    </w:rPr>
  </w:style>
  <w:style w:type="paragraph" w:styleId="Revision">
    <w:name w:val="Revision"/>
    <w:hidden/>
    <w:uiPriority w:val="99"/>
    <w:semiHidden/>
    <w:rsid w:val="00750E9B"/>
    <w:pPr>
      <w:spacing w:after="0" w:line="240" w:lineRule="auto"/>
    </w:pPr>
    <w:rPr>
      <w:kern w:val="0"/>
      <w14:ligatures w14:val="none"/>
    </w:rPr>
  </w:style>
  <w:style w:type="table" w:customStyle="1" w:styleId="TableGrid1">
    <w:name w:val="Table Grid1"/>
    <w:next w:val="TableGrid"/>
    <w:uiPriority w:val="59"/>
    <w:rsid w:val="007F095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7F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UnnumHeading">
    <w:name w:val="PSUnnumHeading"/>
    <w:autoRedefine/>
    <w:rsid w:val="00F770E0"/>
    <w:pPr>
      <w:numPr>
        <w:numId w:val="5"/>
      </w:numPr>
      <w:spacing w:after="120" w:line="240" w:lineRule="auto"/>
      <w:jc w:val="center"/>
    </w:pPr>
    <w:rPr>
      <w:rFonts w:ascii="Arial" w:eastAsia="MS Mincho" w:hAnsi="Arial" w:cs="Times New Roman"/>
      <w:b/>
      <w:kern w:val="0"/>
      <w:sz w:val="24"/>
      <w:szCs w:val="21"/>
      <w:lang w:eastAsia="ja-JP"/>
      <w14:ligatures w14:val="none"/>
    </w:rPr>
  </w:style>
  <w:style w:type="paragraph" w:customStyle="1" w:styleId="PSBody2">
    <w:name w:val="PSBody2"/>
    <w:autoRedefine/>
    <w:rsid w:val="00F770E0"/>
    <w:pPr>
      <w:numPr>
        <w:numId w:val="4"/>
      </w:numPr>
      <w:autoSpaceDE w:val="0"/>
      <w:autoSpaceDN w:val="0"/>
      <w:spacing w:after="0" w:line="240" w:lineRule="auto"/>
    </w:pPr>
    <w:rPr>
      <w:rFonts w:ascii="Arial" w:eastAsia="MS Mincho" w:hAnsi="Arial" w:cs="Arial"/>
      <w:bCs/>
      <w:kern w:val="0"/>
      <w:sz w:val="20"/>
      <w:szCs w:val="26"/>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https://www.in.gov/iot/2394.ht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www.in.gov/idoa/mwbe/payaudit.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hyperlink" Target="mailto:MWBECompliance@idoa.IN.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mments" Target="comments.xml"/><Relationship Id="rId19" Type="http://schemas.openxmlformats.org/officeDocument/2006/relationships/hyperlink" Target="mailto:MWBECompliance@idoa.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dianaVeteransPreference@idoa.IN.gov" TargetMode="External"/><Relationship Id="rId22" Type="http://schemas.openxmlformats.org/officeDocument/2006/relationships/hyperlink" Target="https://secure.in.gov/apps/idoa/contractsearch/"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a3075f8-7400-4fa8-9983-121dc41136c5"/>
    <lcf76f155ced4ddcb4097134ff3c332f xmlns="c5bfcc86-a34b-437e-a9a6-7bc1d0ab29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7FC7FC5F86AB4499EC8269E40BDA03" ma:contentTypeVersion="17" ma:contentTypeDescription="Create a new document." ma:contentTypeScope="" ma:versionID="36b1a593f76523698be6cea559f0ccba">
  <xsd:schema xmlns:xsd="http://www.w3.org/2001/XMLSchema" xmlns:xs="http://www.w3.org/2001/XMLSchema" xmlns:p="http://schemas.microsoft.com/office/2006/metadata/properties" xmlns:ns2="c5bfcc86-a34b-437e-a9a6-7bc1d0ab29bc" xmlns:ns3="3a3075f8-7400-4fa8-9983-121dc41136c5" targetNamespace="http://schemas.microsoft.com/office/2006/metadata/properties" ma:root="true" ma:fieldsID="a1b4ad0fb6eccae1a563983b42dddb83" ns2:_="" ns3:_="">
    <xsd:import namespace="c5bfcc86-a34b-437e-a9a6-7bc1d0ab29bc"/>
    <xsd:import namespace="3a3075f8-7400-4fa8-9983-121dc41136c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bfcc86-a34b-437e-a9a6-7bc1d0ab2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ae91a54-b553-4946-a727-94d03a245f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3075f8-7400-4fa8-9983-121dc41136c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584e11e-0d0b-4fce-9487-e80d154f7fc4}" ma:internalName="TaxCatchAll" ma:showField="CatchAllData" ma:web="3a3075f8-7400-4fa8-9983-121dc41136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C93849-AA5A-44CA-972C-8170FEB1B38C}">
  <ds:schemaRefs>
    <ds:schemaRef ds:uri="http://schemas.microsoft.com/office/2006/metadata/properties"/>
    <ds:schemaRef ds:uri="http://schemas.microsoft.com/office/infopath/2007/PartnerControls"/>
    <ds:schemaRef ds:uri="3a3075f8-7400-4fa8-9983-121dc41136c5"/>
    <ds:schemaRef ds:uri="c5bfcc86-a34b-437e-a9a6-7bc1d0ab29bc"/>
  </ds:schemaRefs>
</ds:datastoreItem>
</file>

<file path=customXml/itemProps2.xml><?xml version="1.0" encoding="utf-8"?>
<ds:datastoreItem xmlns:ds="http://schemas.openxmlformats.org/officeDocument/2006/customXml" ds:itemID="{B9B5264F-F022-460A-B3EF-F5F94CD57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bfcc86-a34b-437e-a9a6-7bc1d0ab29bc"/>
    <ds:schemaRef ds:uri="3a3075f8-7400-4fa8-9983-121dc4113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9D4695-F4AB-497C-9BBA-78DDA2A68C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14382</Words>
  <Characters>81983</Characters>
  <Application>Microsoft Office Word</Application>
  <DocSecurity>0</DocSecurity>
  <Lines>683</Lines>
  <Paragraphs>192</Paragraphs>
  <ScaleCrop>false</ScaleCrop>
  <Company/>
  <LinksUpToDate>false</LinksUpToDate>
  <CharactersWithSpaces>96173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Courtney</dc:creator>
  <cp:keywords/>
  <dc:description/>
  <cp:lastModifiedBy>Deaton, Teresa</cp:lastModifiedBy>
  <cp:revision>2</cp:revision>
  <dcterms:created xsi:type="dcterms:W3CDTF">2023-09-08T18:43:00Z</dcterms:created>
  <dcterms:modified xsi:type="dcterms:W3CDTF">2023-09-08T18:43:00Z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0x010100F17FC7FC5F86AB4499EC8269E40BDA03</vt:lpwstr>
  </property>
</Properties>
</file>